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7BE" w:rsidRDefault="000B37BE" w:rsidP="000B37BE">
      <w:pPr>
        <w:pStyle w:val="Default"/>
      </w:pPr>
      <w:bookmarkStart w:id="0" w:name="_GoBack"/>
      <w:bookmarkEnd w:id="0"/>
    </w:p>
    <w:p w:rsidR="000B37BE" w:rsidRPr="001B535C" w:rsidRDefault="000B37BE" w:rsidP="001B535C">
      <w:pPr>
        <w:tabs>
          <w:tab w:val="left" w:pos="9356"/>
        </w:tabs>
        <w:overflowPunct w:val="0"/>
        <w:autoSpaceDE w:val="0"/>
        <w:autoSpaceDN w:val="0"/>
        <w:adjustRightInd w:val="0"/>
        <w:spacing w:after="0"/>
        <w:ind w:right="-710"/>
        <w:jc w:val="center"/>
        <w:textAlignment w:val="baseline"/>
        <w:rPr>
          <w:rFonts w:ascii="Calibri" w:eastAsia="Times New Roman" w:hAnsi="Calibri" w:cs="Times New Roman"/>
          <w:sz w:val="44"/>
          <w:lang w:eastAsia="cs-CZ"/>
        </w:rPr>
      </w:pPr>
      <w:r w:rsidRPr="001B535C">
        <w:rPr>
          <w:rFonts w:ascii="Calibri" w:eastAsia="Times New Roman" w:hAnsi="Calibri" w:cs="Times New Roman"/>
          <w:sz w:val="44"/>
          <w:lang w:eastAsia="cs-CZ"/>
        </w:rPr>
        <w:t xml:space="preserve"> Příloha č. 3 b) </w:t>
      </w:r>
    </w:p>
    <w:p w:rsidR="000B37BE" w:rsidRPr="001B535C" w:rsidRDefault="000B37BE" w:rsidP="001B535C">
      <w:pPr>
        <w:tabs>
          <w:tab w:val="left" w:pos="9356"/>
        </w:tabs>
        <w:overflowPunct w:val="0"/>
        <w:autoSpaceDE w:val="0"/>
        <w:autoSpaceDN w:val="0"/>
        <w:adjustRightInd w:val="0"/>
        <w:spacing w:after="0"/>
        <w:ind w:right="-710"/>
        <w:jc w:val="center"/>
        <w:textAlignment w:val="baseline"/>
        <w:rPr>
          <w:rFonts w:ascii="Calibri" w:eastAsia="Times New Roman" w:hAnsi="Calibri" w:cs="Times New Roman"/>
          <w:sz w:val="44"/>
          <w:lang w:eastAsia="cs-CZ"/>
        </w:rPr>
      </w:pPr>
      <w:r w:rsidRPr="001B535C">
        <w:rPr>
          <w:rFonts w:ascii="Calibri" w:eastAsia="Times New Roman" w:hAnsi="Calibri" w:cs="Times New Roman"/>
          <w:sz w:val="44"/>
          <w:lang w:eastAsia="cs-CZ"/>
        </w:rPr>
        <w:t xml:space="preserve">VŠEOBECNÉ TECHNICKÉ PODMÍNKY </w:t>
      </w:r>
    </w:p>
    <w:p w:rsidR="001B535C" w:rsidRDefault="001B535C" w:rsidP="001B535C">
      <w:pPr>
        <w:tabs>
          <w:tab w:val="left" w:pos="9356"/>
        </w:tabs>
        <w:overflowPunct w:val="0"/>
        <w:autoSpaceDE w:val="0"/>
        <w:autoSpaceDN w:val="0"/>
        <w:adjustRightInd w:val="0"/>
        <w:spacing w:after="0"/>
        <w:ind w:right="-710"/>
        <w:jc w:val="center"/>
        <w:textAlignment w:val="baseline"/>
        <w:rPr>
          <w:rFonts w:ascii="Calibri" w:eastAsia="Times New Roman" w:hAnsi="Calibri" w:cs="Times New Roman"/>
          <w:sz w:val="44"/>
          <w:lang w:eastAsia="cs-CZ"/>
        </w:rPr>
      </w:pPr>
      <w:r>
        <w:rPr>
          <w:rFonts w:ascii="Calibri" w:eastAsia="Times New Roman" w:hAnsi="Calibri" w:cs="Times New Roman"/>
          <w:sz w:val="44"/>
          <w:lang w:eastAsia="cs-CZ"/>
        </w:rPr>
        <w:t xml:space="preserve">PRO </w:t>
      </w:r>
      <w:r w:rsidR="00D51F16">
        <w:rPr>
          <w:rFonts w:ascii="Calibri" w:eastAsia="Times New Roman" w:hAnsi="Calibri" w:cs="Times New Roman"/>
          <w:sz w:val="44"/>
          <w:lang w:eastAsia="cs-CZ"/>
        </w:rPr>
        <w:t xml:space="preserve">PROJEKČNÍ </w:t>
      </w:r>
      <w:r>
        <w:rPr>
          <w:rFonts w:ascii="Calibri" w:eastAsia="Times New Roman" w:hAnsi="Calibri" w:cs="Times New Roman"/>
          <w:sz w:val="44"/>
          <w:lang w:eastAsia="cs-CZ"/>
        </w:rPr>
        <w:t xml:space="preserve">PRÁCE </w:t>
      </w:r>
    </w:p>
    <w:p w:rsidR="000B37BE" w:rsidRPr="001B535C" w:rsidRDefault="000B37BE" w:rsidP="001B535C">
      <w:pPr>
        <w:tabs>
          <w:tab w:val="left" w:pos="9356"/>
        </w:tabs>
        <w:overflowPunct w:val="0"/>
        <w:autoSpaceDE w:val="0"/>
        <w:autoSpaceDN w:val="0"/>
        <w:adjustRightInd w:val="0"/>
        <w:spacing w:after="0"/>
        <w:ind w:right="-710"/>
        <w:jc w:val="center"/>
        <w:textAlignment w:val="baseline"/>
        <w:rPr>
          <w:rFonts w:ascii="Calibri" w:eastAsia="Times New Roman" w:hAnsi="Calibri" w:cs="Times New Roman"/>
          <w:sz w:val="44"/>
          <w:lang w:eastAsia="cs-CZ"/>
        </w:rPr>
      </w:pPr>
      <w:r w:rsidRPr="001B535C">
        <w:rPr>
          <w:rFonts w:ascii="Calibri" w:eastAsia="Times New Roman" w:hAnsi="Calibri" w:cs="Times New Roman"/>
          <w:sz w:val="44"/>
          <w:lang w:eastAsia="cs-CZ"/>
        </w:rPr>
        <w:t xml:space="preserve">PROJEKT STAVBY </w:t>
      </w:r>
      <w:r w:rsidR="00A53762">
        <w:rPr>
          <w:rFonts w:ascii="Calibri" w:eastAsia="Times New Roman" w:hAnsi="Calibri" w:cs="Times New Roman"/>
          <w:sz w:val="44"/>
          <w:lang w:eastAsia="cs-CZ"/>
        </w:rPr>
        <w:t>(DSP, DPS)</w:t>
      </w:r>
    </w:p>
    <w:p w:rsidR="000B37BE" w:rsidRDefault="000B37BE" w:rsidP="000B37BE">
      <w:pPr>
        <w:pStyle w:val="Default"/>
        <w:rPr>
          <w:rFonts w:cstheme="minorBidi"/>
          <w:color w:val="auto"/>
        </w:rPr>
      </w:pPr>
    </w:p>
    <w:p w:rsidR="000B37BE" w:rsidRDefault="000B37BE" w:rsidP="000B37BE">
      <w:pPr>
        <w:pStyle w:val="Default"/>
        <w:rPr>
          <w:rFonts w:cstheme="minorBidi"/>
          <w:color w:val="auto"/>
        </w:rPr>
      </w:pPr>
    </w:p>
    <w:tbl>
      <w:tblPr>
        <w:tblW w:w="8707" w:type="dxa"/>
        <w:tblBorders>
          <w:top w:val="nil"/>
          <w:left w:val="nil"/>
          <w:bottom w:val="nil"/>
          <w:right w:val="nil"/>
        </w:tblBorders>
        <w:tblLayout w:type="fixed"/>
        <w:tblLook w:val="0000" w:firstRow="0" w:lastRow="0" w:firstColumn="0" w:lastColumn="0" w:noHBand="0" w:noVBand="0"/>
      </w:tblPr>
      <w:tblGrid>
        <w:gridCol w:w="3936"/>
        <w:gridCol w:w="4771"/>
      </w:tblGrid>
      <w:tr w:rsidR="000B37BE" w:rsidTr="000B37BE">
        <w:trPr>
          <w:trHeight w:val="110"/>
        </w:trPr>
        <w:tc>
          <w:tcPr>
            <w:tcW w:w="3936" w:type="dxa"/>
          </w:tcPr>
          <w:p w:rsidR="001B535C" w:rsidRPr="001D73D2" w:rsidRDefault="000B37BE" w:rsidP="00A106BF">
            <w:pPr>
              <w:pStyle w:val="Default"/>
              <w:jc w:val="both"/>
              <w:rPr>
                <w:rFonts w:cstheme="minorBidi"/>
                <w:b/>
                <w:bCs/>
                <w:color w:val="auto"/>
                <w:sz w:val="20"/>
                <w:szCs w:val="20"/>
              </w:rPr>
            </w:pPr>
            <w:r w:rsidRPr="001D73D2">
              <w:rPr>
                <w:rFonts w:cstheme="minorBidi"/>
                <w:b/>
                <w:bCs/>
                <w:color w:val="auto"/>
                <w:sz w:val="20"/>
                <w:szCs w:val="20"/>
              </w:rPr>
              <w:t xml:space="preserve">SEZNAM ZKRATEK </w:t>
            </w:r>
          </w:p>
          <w:p w:rsidR="000B37BE" w:rsidRPr="001D73D2" w:rsidRDefault="000B37BE" w:rsidP="00A106BF">
            <w:pPr>
              <w:pStyle w:val="Default"/>
              <w:jc w:val="both"/>
              <w:rPr>
                <w:sz w:val="20"/>
                <w:szCs w:val="20"/>
              </w:rPr>
            </w:pPr>
            <w:r w:rsidRPr="001D73D2">
              <w:rPr>
                <w:b/>
                <w:bCs/>
                <w:sz w:val="20"/>
                <w:szCs w:val="20"/>
              </w:rPr>
              <w:t>AD ..................</w:t>
            </w:r>
          </w:p>
        </w:tc>
        <w:tc>
          <w:tcPr>
            <w:tcW w:w="4771" w:type="dxa"/>
          </w:tcPr>
          <w:p w:rsidR="001B535C" w:rsidRPr="001D73D2" w:rsidRDefault="001B535C" w:rsidP="00A106BF">
            <w:pPr>
              <w:pStyle w:val="Default"/>
              <w:ind w:left="-108"/>
              <w:jc w:val="both"/>
              <w:rPr>
                <w:sz w:val="20"/>
                <w:szCs w:val="20"/>
              </w:rPr>
            </w:pPr>
          </w:p>
          <w:p w:rsidR="000B37BE" w:rsidRPr="001D73D2" w:rsidRDefault="001B535C" w:rsidP="00A106BF">
            <w:pPr>
              <w:pStyle w:val="Default"/>
              <w:ind w:left="-108"/>
              <w:jc w:val="both"/>
              <w:rPr>
                <w:sz w:val="20"/>
                <w:szCs w:val="20"/>
              </w:rPr>
            </w:pPr>
            <w:r w:rsidRPr="001D73D2">
              <w:rPr>
                <w:sz w:val="20"/>
                <w:szCs w:val="20"/>
              </w:rPr>
              <w:t>A</w:t>
            </w:r>
            <w:r w:rsidR="000B37BE" w:rsidRPr="001D73D2">
              <w:rPr>
                <w:sz w:val="20"/>
                <w:szCs w:val="20"/>
              </w:rPr>
              <w:t xml:space="preserve">utorský dozor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BOZP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Bezpečnost a ochrana zdraví při práci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CIN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Celkové investiční náklady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ČD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České dráhy, akciová společnost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ČR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Česká republika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ČSN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Česká technická norma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DKM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Digitální katastrální mapa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DPSŘ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Dopracování projektového souhrnného řešení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DÚ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Drážní úřad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EIA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Posouzení vlivu stavby na životní prostředí (Environmental Impact Assessment)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ES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Evropské společenství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ISO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Mezinárodní organizace pro standardizaci (lnternational Organization for Standardization)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GŘ SŽDC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Generální ředitelství Správy železniční dopravní cesty, státní organizace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KN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Katastr nemovitostí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MD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Ministerstvo dopravy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MŽP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Ministerstvo životního prostředí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 xml:space="preserve">NM </w:t>
            </w:r>
            <w:r w:rsidR="001B535C" w:rsidRPr="001D73D2">
              <w:rPr>
                <w:b/>
                <w:bCs/>
                <w:sz w:val="20"/>
                <w:szCs w:val="20"/>
              </w:rPr>
              <w:t>/ NSM........</w:t>
            </w:r>
          </w:p>
        </w:tc>
        <w:tc>
          <w:tcPr>
            <w:tcW w:w="4771" w:type="dxa"/>
          </w:tcPr>
          <w:p w:rsidR="000B37BE" w:rsidRPr="001D73D2" w:rsidRDefault="001B535C" w:rsidP="00A106BF">
            <w:pPr>
              <w:pStyle w:val="Default"/>
              <w:ind w:left="-108"/>
              <w:jc w:val="both"/>
              <w:rPr>
                <w:sz w:val="20"/>
                <w:szCs w:val="20"/>
              </w:rPr>
            </w:pPr>
            <w:r w:rsidRPr="001D73D2">
              <w:rPr>
                <w:sz w:val="20"/>
                <w:szCs w:val="20"/>
              </w:rPr>
              <w:t>Ná</w:t>
            </w:r>
            <w:r w:rsidR="000B37BE" w:rsidRPr="001D73D2">
              <w:rPr>
                <w:sz w:val="20"/>
                <w:szCs w:val="20"/>
              </w:rPr>
              <w:t xml:space="preserve">městek generálního ředitele pro modernizaci dráhy </w:t>
            </w:r>
            <w:r w:rsidRPr="001D73D2">
              <w:rPr>
                <w:sz w:val="20"/>
                <w:szCs w:val="20"/>
              </w:rPr>
              <w:t>/Náměstek generálního ředitele pro správu majetku</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O6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přípravy staveb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O7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investiční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O11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operativního řízení a výluk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O12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základního řízení provozu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O13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traťového hospodářství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O14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automatizace a elektrotechniky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O15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provozuschopnosti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O16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jízdního řádu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O26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strategie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O30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bezpečnosti a krizového řízení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OJ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Organizační jednotka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OŘ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Oblastní ředitelství </w:t>
            </w:r>
          </w:p>
        </w:tc>
      </w:tr>
      <w:tr w:rsidR="000B37BE" w:rsidTr="000B37BE">
        <w:trPr>
          <w:trHeight w:val="781"/>
        </w:trPr>
        <w:tc>
          <w:tcPr>
            <w:tcW w:w="3936" w:type="dxa"/>
          </w:tcPr>
          <w:p w:rsidR="000B37BE" w:rsidRPr="001D73D2" w:rsidRDefault="000B37BE" w:rsidP="00A106BF">
            <w:pPr>
              <w:pStyle w:val="Default"/>
              <w:jc w:val="both"/>
              <w:rPr>
                <w:sz w:val="20"/>
                <w:szCs w:val="20"/>
              </w:rPr>
            </w:pPr>
            <w:r w:rsidRPr="001D73D2">
              <w:rPr>
                <w:b/>
                <w:bCs/>
                <w:sz w:val="20"/>
                <w:szCs w:val="20"/>
              </w:rPr>
              <w:t>(P)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Projekt stavby - předmětná projektová dokumentace ve smyslu přílohy č. 5 vyhlášky č. 146/2008 Sb. ve znění pozdějších předpisů pro stavby drah a na dráze zpracovaná v jednom stupni na úrovni dokumentace zahrnující projektovou dokumentaci pro vydání stavebního povolení a projektovou dokumentaci pro provádění stavby, mimo dokumentaci výrobní, dílenskou a dokumentaci vybraných souborů technologických částí, která se dopracovává samostatně jako součást dodávky stavby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PD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Přípravná dokumentace </w:t>
            </w:r>
            <w:r w:rsidR="00D47A68">
              <w:t>-</w:t>
            </w:r>
            <w:r w:rsidR="00D47A68" w:rsidRPr="007C5668">
              <w:rPr>
                <w:b/>
                <w:color w:val="FF0000"/>
                <w:sz w:val="20"/>
                <w:szCs w:val="20"/>
              </w:rPr>
              <w:t xml:space="preserve"> projektová dokumentace </w:t>
            </w:r>
            <w:r w:rsidR="00D47A68" w:rsidRPr="007C5668">
              <w:rPr>
                <w:b/>
                <w:color w:val="FF0000"/>
                <w:sz w:val="20"/>
                <w:szCs w:val="20"/>
              </w:rPr>
              <w:lastRenderedPageBreak/>
              <w:t>stavby na úrovni dokumentace pro územní rozhodnutí</w:t>
            </w:r>
            <w:r w:rsidR="00D47A68" w:rsidRPr="007C5668">
              <w:rPr>
                <w:color w:val="FF0000"/>
                <w:sz w:val="20"/>
                <w:szCs w:val="20"/>
              </w:rPr>
              <w:t>, dle interního předpisu Objednatele Směrnice GŘ č. 11/2006, v platném znění a ve smyslu Vyhlášky č. 499/2006 Sb. o dokumentaci staveb, v platném znění a odpovídající požadavkům vzešlým z Vyhlášky č. 503/2006 Sb. o podrobnější úpravě územního rozhodování, územního opatření a stavebního řádu, v platném znění</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lastRenderedPageBreak/>
              <w:t>PS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Provozní soubor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PUPFL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Pozemek určený k plnění funkcí lesa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RSM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Regionální správa majetku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SFDI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Státní fond dopravní infrastruktury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SO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Stavební objekt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SOD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Smlouva o dílo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SS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Stavební správa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SŽE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Správa železniční energetiky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SŽG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Správa železniční geodezie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SŽDC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Správa železniční dopravní cesty, státní organizace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TNŽ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Technická norma železnic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TKP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Technické kvalitativní podmínky staveb státních d</w:t>
            </w:r>
            <w:r w:rsidR="001B535C" w:rsidRPr="001D73D2">
              <w:rPr>
                <w:sz w:val="20"/>
                <w:szCs w:val="20"/>
              </w:rPr>
              <w:t>r</w:t>
            </w:r>
            <w:r w:rsidRPr="001D73D2">
              <w:rPr>
                <w:sz w:val="20"/>
                <w:szCs w:val="20"/>
              </w:rPr>
              <w:t xml:space="preserve">ah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TSI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Technické specifikace pro interoperabilitu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TÚDC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Technická ústředna dopravní cesty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ÚAPŽDC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Územně analytické podklady železniční dopravní cesty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UIC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Mezinárodní železniční unie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ÚR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Územní řízení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URS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Označení ceníku stavebních prací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VRN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Vedlejší rozpočtové náklady </w:t>
            </w:r>
          </w:p>
        </w:tc>
      </w:tr>
      <w:tr w:rsidR="005F2DC1" w:rsidTr="00300246">
        <w:trPr>
          <w:trHeight w:val="110"/>
        </w:trPr>
        <w:tc>
          <w:tcPr>
            <w:tcW w:w="3936" w:type="dxa"/>
          </w:tcPr>
          <w:p w:rsidR="005F2DC1" w:rsidRPr="001D73D2" w:rsidRDefault="005F2DC1" w:rsidP="00300246">
            <w:pPr>
              <w:pStyle w:val="Default"/>
              <w:jc w:val="both"/>
              <w:rPr>
                <w:sz w:val="20"/>
                <w:szCs w:val="20"/>
              </w:rPr>
            </w:pPr>
            <w:r>
              <w:rPr>
                <w:b/>
                <w:bCs/>
                <w:sz w:val="20"/>
                <w:szCs w:val="20"/>
              </w:rPr>
              <w:t>Z</w:t>
            </w:r>
            <w:r w:rsidRPr="001D73D2">
              <w:rPr>
                <w:b/>
                <w:bCs/>
                <w:sz w:val="20"/>
                <w:szCs w:val="20"/>
              </w:rPr>
              <w:t>OV ................</w:t>
            </w:r>
          </w:p>
        </w:tc>
        <w:tc>
          <w:tcPr>
            <w:tcW w:w="4771" w:type="dxa"/>
          </w:tcPr>
          <w:p w:rsidR="005F2DC1" w:rsidRPr="001D73D2" w:rsidRDefault="005F2DC1" w:rsidP="00300246">
            <w:pPr>
              <w:pStyle w:val="Default"/>
              <w:ind w:left="-108"/>
              <w:jc w:val="both"/>
              <w:rPr>
                <w:sz w:val="20"/>
                <w:szCs w:val="20"/>
              </w:rPr>
            </w:pPr>
            <w:r>
              <w:rPr>
                <w:sz w:val="20"/>
                <w:szCs w:val="20"/>
              </w:rPr>
              <w:t>Zásady</w:t>
            </w:r>
            <w:r w:rsidRPr="001D73D2">
              <w:rPr>
                <w:sz w:val="20"/>
                <w:szCs w:val="20"/>
              </w:rPr>
              <w:t xml:space="preserve"> organizace výstavby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ZP ...................</w:t>
            </w:r>
          </w:p>
        </w:tc>
        <w:tc>
          <w:tcPr>
            <w:tcW w:w="4771" w:type="dxa"/>
            <w:tcBorders>
              <w:right w:val="nil"/>
            </w:tcBorders>
          </w:tcPr>
          <w:p w:rsidR="000B37BE" w:rsidRPr="001D73D2" w:rsidRDefault="001B535C" w:rsidP="00A106BF">
            <w:pPr>
              <w:pStyle w:val="Default"/>
              <w:ind w:left="-108"/>
              <w:jc w:val="both"/>
              <w:rPr>
                <w:sz w:val="20"/>
                <w:szCs w:val="20"/>
              </w:rPr>
            </w:pPr>
            <w:r w:rsidRPr="001D73D2">
              <w:rPr>
                <w:sz w:val="20"/>
                <w:szCs w:val="20"/>
              </w:rPr>
              <w:t>Zá</w:t>
            </w:r>
            <w:r w:rsidR="000B37BE" w:rsidRPr="001D73D2">
              <w:rPr>
                <w:sz w:val="20"/>
                <w:szCs w:val="20"/>
              </w:rPr>
              <w:t xml:space="preserve">měr projektu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ZPF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Zemědělský půdní fond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ZTP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Zvláštní technické podmínky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ZRN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Základní rozpočtové náklady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ŽBP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Železniční bodové pole </w:t>
            </w:r>
          </w:p>
        </w:tc>
      </w:tr>
      <w:tr w:rsidR="000B37BE" w:rsidTr="000B37BE">
        <w:trPr>
          <w:trHeight w:val="110"/>
        </w:trPr>
        <w:tc>
          <w:tcPr>
            <w:tcW w:w="3936" w:type="dxa"/>
            <w:tcBorders>
              <w:left w:val="nil"/>
              <w:bottom w:val="nil"/>
            </w:tcBorders>
          </w:tcPr>
          <w:p w:rsidR="000B37BE" w:rsidRPr="001D73D2" w:rsidRDefault="000B37BE" w:rsidP="00A106BF">
            <w:pPr>
              <w:pStyle w:val="Default"/>
              <w:jc w:val="both"/>
              <w:rPr>
                <w:b/>
                <w:bCs/>
                <w:sz w:val="20"/>
                <w:szCs w:val="20"/>
              </w:rPr>
            </w:pPr>
            <w:r w:rsidRPr="001D73D2">
              <w:rPr>
                <w:b/>
                <w:bCs/>
                <w:sz w:val="20"/>
                <w:szCs w:val="20"/>
              </w:rPr>
              <w:t>ŽP ...................</w:t>
            </w:r>
          </w:p>
        </w:tc>
        <w:tc>
          <w:tcPr>
            <w:tcW w:w="4771" w:type="dxa"/>
            <w:tcBorders>
              <w:bottom w:val="nil"/>
              <w:right w:val="nil"/>
            </w:tcBorders>
          </w:tcPr>
          <w:p w:rsidR="000B37BE" w:rsidRPr="001D73D2" w:rsidRDefault="000B37BE" w:rsidP="00A106BF">
            <w:pPr>
              <w:pStyle w:val="Default"/>
              <w:ind w:left="-108"/>
              <w:jc w:val="both"/>
              <w:rPr>
                <w:sz w:val="20"/>
                <w:szCs w:val="20"/>
              </w:rPr>
            </w:pPr>
            <w:r w:rsidRPr="001D73D2">
              <w:rPr>
                <w:sz w:val="20"/>
                <w:szCs w:val="20"/>
              </w:rPr>
              <w:t xml:space="preserve">Životní prostředí </w:t>
            </w:r>
          </w:p>
        </w:tc>
      </w:tr>
    </w:tbl>
    <w:p w:rsidR="00CF67A6" w:rsidRDefault="000B37BE" w:rsidP="00A106BF">
      <w:pPr>
        <w:jc w:val="both"/>
        <w:rPr>
          <w:b/>
          <w:bCs/>
          <w:sz w:val="20"/>
          <w:szCs w:val="20"/>
        </w:rPr>
      </w:pPr>
      <w:r>
        <w:rPr>
          <w:b/>
          <w:bCs/>
          <w:sz w:val="20"/>
          <w:szCs w:val="20"/>
        </w:rPr>
        <w:t>Pojmy s velkým počátečním písmenem, které nejsou definovány v těchto Všeobecných technických podmínkách, mají význam uvedený v Obchodních podmínkách, které tvoří Přílohu č. 2 Smlouvy.</w:t>
      </w:r>
    </w:p>
    <w:p w:rsidR="00CF67A6" w:rsidRPr="00CF67A6" w:rsidRDefault="00CF67A6" w:rsidP="00A106BF">
      <w:pPr>
        <w:pStyle w:val="Nadpis1"/>
        <w:spacing w:before="120"/>
        <w:ind w:left="357" w:hanging="357"/>
        <w:jc w:val="both"/>
        <w:rPr>
          <w:rFonts w:asciiTheme="minorHAnsi" w:hAnsiTheme="minorHAnsi"/>
          <w:sz w:val="22"/>
        </w:rPr>
      </w:pPr>
      <w:r w:rsidRPr="00CF67A6">
        <w:rPr>
          <w:rFonts w:asciiTheme="minorHAnsi" w:hAnsiTheme="minorHAnsi"/>
          <w:sz w:val="22"/>
        </w:rPr>
        <w:t xml:space="preserve">1. ÚVOD </w:t>
      </w:r>
    </w:p>
    <w:p w:rsidR="00CF67A6" w:rsidRDefault="00CF67A6" w:rsidP="00A106BF">
      <w:pPr>
        <w:pStyle w:val="Default"/>
        <w:numPr>
          <w:ilvl w:val="1"/>
          <w:numId w:val="56"/>
        </w:numPr>
        <w:jc w:val="both"/>
        <w:rPr>
          <w:sz w:val="22"/>
          <w:szCs w:val="22"/>
        </w:rPr>
      </w:pPr>
      <w:r>
        <w:rPr>
          <w:b/>
          <w:bCs/>
          <w:sz w:val="22"/>
          <w:szCs w:val="22"/>
        </w:rPr>
        <w:t xml:space="preserve">Pojmy a definice </w:t>
      </w:r>
    </w:p>
    <w:p w:rsidR="00CF67A6" w:rsidRDefault="00CF67A6" w:rsidP="00A106BF">
      <w:pPr>
        <w:pStyle w:val="Default"/>
        <w:numPr>
          <w:ilvl w:val="2"/>
          <w:numId w:val="58"/>
        </w:numPr>
        <w:jc w:val="both"/>
        <w:rPr>
          <w:sz w:val="20"/>
          <w:szCs w:val="20"/>
        </w:rPr>
      </w:pPr>
      <w:r>
        <w:rPr>
          <w:b/>
          <w:bCs/>
          <w:sz w:val="20"/>
          <w:szCs w:val="20"/>
        </w:rPr>
        <w:t xml:space="preserve">Všeobecné technické podmínky </w:t>
      </w:r>
      <w:r>
        <w:rPr>
          <w:sz w:val="20"/>
          <w:szCs w:val="20"/>
        </w:rPr>
        <w:t xml:space="preserve">(dále VTP) jsou jedním ze základních dokumentů ze souboru dokumentů </w:t>
      </w:r>
      <w:r>
        <w:rPr>
          <w:b/>
          <w:bCs/>
          <w:sz w:val="20"/>
          <w:szCs w:val="20"/>
        </w:rPr>
        <w:t>„Technické podmínky“</w:t>
      </w:r>
      <w:r>
        <w:rPr>
          <w:sz w:val="20"/>
          <w:szCs w:val="20"/>
        </w:rPr>
        <w:t xml:space="preserve">, které jsou přílohou Smlouvy o dílo. </w:t>
      </w:r>
    </w:p>
    <w:p w:rsidR="00CF67A6" w:rsidRDefault="00CF67A6" w:rsidP="00A106BF">
      <w:pPr>
        <w:pStyle w:val="Default"/>
        <w:numPr>
          <w:ilvl w:val="2"/>
          <w:numId w:val="58"/>
        </w:numPr>
        <w:jc w:val="both"/>
        <w:rPr>
          <w:sz w:val="20"/>
          <w:szCs w:val="20"/>
        </w:rPr>
      </w:pPr>
      <w:r>
        <w:rPr>
          <w:b/>
          <w:bCs/>
          <w:sz w:val="20"/>
          <w:szCs w:val="20"/>
        </w:rPr>
        <w:t xml:space="preserve">Technické podmínky </w:t>
      </w:r>
      <w:r>
        <w:rPr>
          <w:sz w:val="20"/>
          <w:szCs w:val="20"/>
        </w:rPr>
        <w:t xml:space="preserve">jsou souborem dokumentů s požadavky Objednatele na provedení Díla. Základními dokumenty tohoto souboru jsou </w:t>
      </w:r>
      <w:r w:rsidR="008749AA">
        <w:rPr>
          <w:sz w:val="20"/>
          <w:szCs w:val="20"/>
        </w:rPr>
        <w:t>Směrnice SŽDC č. 11/2006</w:t>
      </w:r>
      <w:r>
        <w:rPr>
          <w:sz w:val="20"/>
          <w:szCs w:val="20"/>
        </w:rPr>
        <w:t xml:space="preserve">, Všeobecné technické podmínky a Zvláštní technické podmínky. </w:t>
      </w:r>
    </w:p>
    <w:p w:rsidR="00CF67A6" w:rsidRDefault="00CF67A6" w:rsidP="00A106BF">
      <w:pPr>
        <w:pStyle w:val="Default"/>
        <w:numPr>
          <w:ilvl w:val="2"/>
          <w:numId w:val="58"/>
        </w:numPr>
        <w:jc w:val="both"/>
        <w:rPr>
          <w:sz w:val="20"/>
          <w:szCs w:val="20"/>
        </w:rPr>
      </w:pPr>
      <w:r>
        <w:rPr>
          <w:b/>
          <w:bCs/>
          <w:sz w:val="20"/>
          <w:szCs w:val="20"/>
        </w:rPr>
        <w:t xml:space="preserve">VTP doplňují a upřesňují </w:t>
      </w:r>
      <w:r>
        <w:rPr>
          <w:sz w:val="20"/>
          <w:szCs w:val="20"/>
        </w:rPr>
        <w:t>všechny obecné požadavky Objednatele na zhotovení Díla a vycházejí z aktuálních interních dokumentů a předpisů, směrnic, norem a zaváděcích listů SŽDC, obecně platných technických norem a obecně závazných právních předpisů, zákonů a vyhlášek právního řádu</w:t>
      </w:r>
      <w:r w:rsidR="008749AA">
        <w:rPr>
          <w:sz w:val="20"/>
          <w:szCs w:val="20"/>
        </w:rPr>
        <w:t xml:space="preserve"> v aktuálním znění</w:t>
      </w:r>
      <w:r>
        <w:rPr>
          <w:sz w:val="20"/>
          <w:szCs w:val="20"/>
        </w:rPr>
        <w:t xml:space="preserve">. </w:t>
      </w:r>
    </w:p>
    <w:p w:rsidR="00CF67A6" w:rsidRDefault="00CF67A6" w:rsidP="00A106BF">
      <w:pPr>
        <w:pStyle w:val="Default"/>
        <w:numPr>
          <w:ilvl w:val="2"/>
          <w:numId w:val="58"/>
        </w:numPr>
        <w:jc w:val="both"/>
        <w:rPr>
          <w:sz w:val="20"/>
          <w:szCs w:val="20"/>
        </w:rPr>
      </w:pPr>
      <w:r>
        <w:rPr>
          <w:b/>
          <w:bCs/>
          <w:sz w:val="20"/>
          <w:szCs w:val="20"/>
        </w:rPr>
        <w:t xml:space="preserve">Zvláštní technické podmínky </w:t>
      </w:r>
      <w:r>
        <w:rPr>
          <w:sz w:val="20"/>
          <w:szCs w:val="20"/>
        </w:rPr>
        <w:t xml:space="preserve">(ZTP), jsou vydávány pro každou zakázku zvlášť a definují další parametry díla a upřesňují konkrétní podmínky a specifické požadavky pro zhotovení Díla. </w:t>
      </w:r>
    </w:p>
    <w:p w:rsidR="00CF67A6" w:rsidRDefault="00CF67A6" w:rsidP="00A106BF">
      <w:pPr>
        <w:pStyle w:val="Default"/>
        <w:numPr>
          <w:ilvl w:val="2"/>
          <w:numId w:val="58"/>
        </w:numPr>
        <w:jc w:val="both"/>
        <w:rPr>
          <w:sz w:val="20"/>
          <w:szCs w:val="20"/>
        </w:rPr>
      </w:pPr>
      <w:r>
        <w:rPr>
          <w:sz w:val="20"/>
          <w:szCs w:val="20"/>
        </w:rPr>
        <w:t xml:space="preserve">VTP vychází z aktuálního stavu uvedených právních předpisů, technických norem a interních dokumentů a předpisů v době vydání VTP. Zhotovitel odpovídá za použití aktuální verze výchozích podkladů. </w:t>
      </w:r>
    </w:p>
    <w:p w:rsidR="00CF67A6" w:rsidRDefault="00CF67A6" w:rsidP="00A106BF">
      <w:pPr>
        <w:pStyle w:val="Default"/>
        <w:numPr>
          <w:ilvl w:val="2"/>
          <w:numId w:val="58"/>
        </w:numPr>
        <w:jc w:val="both"/>
        <w:rPr>
          <w:sz w:val="20"/>
          <w:szCs w:val="20"/>
        </w:rPr>
      </w:pPr>
      <w:r>
        <w:rPr>
          <w:sz w:val="20"/>
          <w:szCs w:val="20"/>
        </w:rPr>
        <w:t xml:space="preserve">Ustanovení Zvláštních technických podmínek mají přednost před ustanovením Všeobecných technických podmínek, pokud jsou ustanovení VTP a ZTP v rozporu, uplatní se ustanovení uvedené v ZTP. </w:t>
      </w:r>
    </w:p>
    <w:p w:rsidR="00CF67A6" w:rsidRDefault="00CF67A6" w:rsidP="00A106BF">
      <w:pPr>
        <w:pStyle w:val="Default"/>
        <w:jc w:val="both"/>
        <w:rPr>
          <w:sz w:val="20"/>
          <w:szCs w:val="20"/>
        </w:rPr>
      </w:pPr>
    </w:p>
    <w:p w:rsidR="00CF67A6" w:rsidRDefault="00CF67A6" w:rsidP="00A106BF">
      <w:pPr>
        <w:pStyle w:val="Default"/>
        <w:numPr>
          <w:ilvl w:val="1"/>
          <w:numId w:val="58"/>
        </w:numPr>
        <w:jc w:val="both"/>
        <w:rPr>
          <w:sz w:val="22"/>
          <w:szCs w:val="22"/>
        </w:rPr>
      </w:pPr>
      <w:r>
        <w:rPr>
          <w:b/>
          <w:bCs/>
          <w:sz w:val="22"/>
          <w:szCs w:val="22"/>
        </w:rPr>
        <w:t xml:space="preserve">Úvodní ustanovení </w:t>
      </w:r>
    </w:p>
    <w:p w:rsidR="00CF67A6" w:rsidRDefault="00CF67A6" w:rsidP="00A106BF">
      <w:pPr>
        <w:pStyle w:val="Default"/>
        <w:numPr>
          <w:ilvl w:val="2"/>
          <w:numId w:val="58"/>
        </w:numPr>
        <w:jc w:val="both"/>
        <w:rPr>
          <w:sz w:val="20"/>
          <w:szCs w:val="20"/>
        </w:rPr>
      </w:pPr>
      <w:r>
        <w:rPr>
          <w:sz w:val="20"/>
          <w:szCs w:val="20"/>
        </w:rPr>
        <w:t xml:space="preserve">V případě jakékoliv nejistoty ohledně výkladu některého ujednání těchto podmínek strany sjednávají, že se takové nejasné ujednání vyloží primárně dle vůle stran obsažené v SOD </w:t>
      </w:r>
      <w:r>
        <w:rPr>
          <w:sz w:val="20"/>
          <w:szCs w:val="20"/>
        </w:rPr>
        <w:lastRenderedPageBreak/>
        <w:t xml:space="preserve">případně Obchodních podmínkách. Při výkladu těchto Všeobecných technických podmínek se dále bude přihlížet k tomu, že jejich obsahem jsou ujednání stran týkající se plnění veřejnoprávních povinností spojených s prováděním Díla. Výklad nejasných ujednání těchto Všeobecných technických podmínek tedy bude vždy směřovat k tomu, aby byly především naplněny všechny veřejnoprávní povinnosti s Dílem spojené a dále k tomu, aby postup obou smluvních stran odpovídal Zvyklostem panujícím při provádění děl tohoto druhu. </w:t>
      </w:r>
    </w:p>
    <w:p w:rsidR="00CF67A6" w:rsidRDefault="00CF67A6" w:rsidP="00FD7EE7">
      <w:pPr>
        <w:pStyle w:val="Default"/>
        <w:numPr>
          <w:ilvl w:val="2"/>
          <w:numId w:val="58"/>
        </w:numPr>
        <w:jc w:val="both"/>
        <w:rPr>
          <w:sz w:val="20"/>
          <w:szCs w:val="20"/>
        </w:rPr>
      </w:pPr>
      <w:r>
        <w:rPr>
          <w:sz w:val="20"/>
          <w:szCs w:val="20"/>
        </w:rPr>
        <w:t xml:space="preserve">Projektem stavby, dále též </w:t>
      </w:r>
      <w:r>
        <w:rPr>
          <w:b/>
          <w:bCs/>
          <w:sz w:val="20"/>
          <w:szCs w:val="20"/>
        </w:rPr>
        <w:t xml:space="preserve">(P), </w:t>
      </w:r>
      <w:r>
        <w:rPr>
          <w:sz w:val="20"/>
          <w:szCs w:val="20"/>
        </w:rPr>
        <w:t>se rozumí projektová dokumentace stavby dle interního předpisu Objednatele Směrnice č. 11</w:t>
      </w:r>
      <w:r w:rsidR="001D73D2">
        <w:rPr>
          <w:sz w:val="20"/>
          <w:szCs w:val="20"/>
        </w:rPr>
        <w:t xml:space="preserve">/2006 </w:t>
      </w:r>
      <w:r>
        <w:rPr>
          <w:sz w:val="20"/>
          <w:szCs w:val="20"/>
        </w:rPr>
        <w:t xml:space="preserve">a ve smyslu přílohy č. 5 (příp. přílohy č. 6) vyhlášky č. </w:t>
      </w:r>
      <w:r w:rsidR="00FD7EE7" w:rsidRPr="00FD7EE7">
        <w:rPr>
          <w:sz w:val="20"/>
          <w:szCs w:val="20"/>
        </w:rPr>
        <w:t>146/2008 Sb. o rozsahu a obsahu projektové dokumentace dopravních staveb</w:t>
      </w:r>
      <w:r>
        <w:rPr>
          <w:sz w:val="20"/>
          <w:szCs w:val="20"/>
        </w:rPr>
        <w:t xml:space="preserve">, na úrovni dokumentace pro provádění stavby, určující stavbu do technických, ekonomických a architektonických podrobností, které jsou jednoznačně vymezeny předmětem veřejné zakázky dle zadávací dokumentace. Jeho hmotové, materiálové, stavebnětechnické, technologické, dispoziční a provozní vlastnosti a jakost zohledňují vliv stavby na životní prostředí a umožňují vyhotovení soupisu prací s výkazem výměr, podrobného položkového rozpočtu jednotlivých SO a PS a souhrnného rozpočtu stavby. Dokumentace bude vypracována v českém jazyce. </w:t>
      </w:r>
    </w:p>
    <w:p w:rsidR="00CF67A6" w:rsidRDefault="00CF67A6" w:rsidP="00A106BF">
      <w:pPr>
        <w:pStyle w:val="Default"/>
        <w:numPr>
          <w:ilvl w:val="2"/>
          <w:numId w:val="58"/>
        </w:numPr>
        <w:jc w:val="both"/>
        <w:rPr>
          <w:sz w:val="20"/>
          <w:szCs w:val="20"/>
        </w:rPr>
      </w:pPr>
      <w:r>
        <w:rPr>
          <w:sz w:val="20"/>
          <w:szCs w:val="20"/>
        </w:rPr>
        <w:t xml:space="preserve">Součástí povinnosti Zhotovitele jsou veškeré činnosti a doklady zajišťující komplexní veřejnoprávní projednání a zajištění všech potřebných podkladů a certifikátů nutných k vydání </w:t>
      </w:r>
      <w:r w:rsidR="00BE7FEF">
        <w:rPr>
          <w:sz w:val="20"/>
          <w:szCs w:val="20"/>
        </w:rPr>
        <w:t xml:space="preserve">územního rozhodnutí, </w:t>
      </w:r>
      <w:r>
        <w:rPr>
          <w:sz w:val="20"/>
          <w:szCs w:val="20"/>
        </w:rPr>
        <w:t>stavebního povolení</w:t>
      </w:r>
      <w:r w:rsidR="00BE7FEF">
        <w:rPr>
          <w:sz w:val="20"/>
          <w:szCs w:val="20"/>
        </w:rPr>
        <w:t xml:space="preserve">, či ohlášení stavby </w:t>
      </w:r>
      <w:r>
        <w:rPr>
          <w:sz w:val="20"/>
          <w:szCs w:val="20"/>
        </w:rPr>
        <w:t xml:space="preserve"> dle </w:t>
      </w:r>
      <w:r w:rsidR="00CB356B">
        <w:rPr>
          <w:sz w:val="20"/>
          <w:szCs w:val="20"/>
        </w:rPr>
        <w:t>platné legislativy.</w:t>
      </w:r>
      <w:r>
        <w:rPr>
          <w:sz w:val="20"/>
          <w:szCs w:val="20"/>
        </w:rPr>
        <w:t xml:space="preserve"> </w:t>
      </w:r>
    </w:p>
    <w:p w:rsidR="00CF67A6" w:rsidRDefault="00BE7FEF" w:rsidP="00A106BF">
      <w:pPr>
        <w:pStyle w:val="Default"/>
        <w:numPr>
          <w:ilvl w:val="2"/>
          <w:numId w:val="58"/>
        </w:numPr>
        <w:jc w:val="both"/>
        <w:rPr>
          <w:sz w:val="20"/>
          <w:szCs w:val="20"/>
        </w:rPr>
      </w:pPr>
      <w:r w:rsidRPr="0035785B">
        <w:rPr>
          <w:bCs/>
          <w:sz w:val="20"/>
          <w:szCs w:val="20"/>
        </w:rPr>
        <w:t>Rozsah projednání</w:t>
      </w:r>
      <w:r>
        <w:rPr>
          <w:bCs/>
          <w:sz w:val="20"/>
          <w:szCs w:val="20"/>
        </w:rPr>
        <w:t xml:space="preserve"> dokumentace pro územní rozhodnutí</w:t>
      </w:r>
      <w:r w:rsidRPr="0035785B">
        <w:rPr>
          <w:bCs/>
          <w:sz w:val="20"/>
          <w:szCs w:val="20"/>
        </w:rPr>
        <w:t xml:space="preserve"> musí být proveden tak, aby v dalším stupni zpracování dokumentace nedošlo ke změně stavebnětechnické, technologické a provozní náplni jednotlivých SO a PS z důvodu vydání negativních stanovisek požadovaných k stavebnímu řízení dle </w:t>
      </w:r>
      <w:r>
        <w:rPr>
          <w:bCs/>
          <w:sz w:val="20"/>
          <w:szCs w:val="20"/>
        </w:rPr>
        <w:t xml:space="preserve">zákona č. 186/2006 Sb. </w:t>
      </w:r>
      <w:r w:rsidRPr="0035785B">
        <w:rPr>
          <w:bCs/>
          <w:sz w:val="20"/>
          <w:szCs w:val="20"/>
        </w:rPr>
        <w:t>. Činnost Zhotovitele končí po nabytí právní moci územního rozhodnutí nebo vydáním územní souhlasu, případně doložení vyjádření příslušného stavebního úřadu o souladu navrhované stavby se záměry územního plánování, a to dle charakteru stavby. Pouze v případě, že z důvodu prokazatelně nezpochybnitelných překážek v územním řízení nebylo možné, při veškeré součinnosti Zhotovitele, výše uvedené nabytí právní moci doložit, bude ukončena činnost Zhotovitele dodatkem ke smlouvě.</w:t>
      </w:r>
      <w:r w:rsidR="003E6688">
        <w:rPr>
          <w:bCs/>
          <w:sz w:val="20"/>
          <w:szCs w:val="20"/>
        </w:rPr>
        <w:t xml:space="preserve"> </w:t>
      </w:r>
      <w:r w:rsidR="00CF67A6">
        <w:rPr>
          <w:sz w:val="20"/>
          <w:szCs w:val="20"/>
        </w:rPr>
        <w:t xml:space="preserve">Součástí povinnosti Zhotovitele je i provádění Autorského dozoru projektanta dle požadavků zákona o výkonu povolání autorizovaných architektů a o výkonu povolání autorizovaných inženýrů a techniků činných ve výstavbě </w:t>
      </w:r>
      <w:r w:rsidR="00CB356B">
        <w:rPr>
          <w:sz w:val="20"/>
          <w:szCs w:val="20"/>
        </w:rPr>
        <w:t>v platném znění.</w:t>
      </w:r>
      <w:r w:rsidR="00CF67A6">
        <w:rPr>
          <w:sz w:val="20"/>
          <w:szCs w:val="20"/>
        </w:rPr>
        <w:t xml:space="preserve"> </w:t>
      </w:r>
    </w:p>
    <w:p w:rsidR="00CF67A6" w:rsidRDefault="00CF67A6" w:rsidP="00A106BF">
      <w:pPr>
        <w:pStyle w:val="Default"/>
        <w:numPr>
          <w:ilvl w:val="2"/>
          <w:numId w:val="58"/>
        </w:numPr>
        <w:jc w:val="both"/>
        <w:rPr>
          <w:sz w:val="20"/>
          <w:szCs w:val="20"/>
        </w:rPr>
      </w:pPr>
      <w:r>
        <w:rPr>
          <w:sz w:val="20"/>
          <w:szCs w:val="20"/>
        </w:rPr>
        <w:t xml:space="preserve">Součástí povinnosti Zhotovitele je i zajištěné veškerých činností koordinátora bezpečnosti a ochrany zdraví při práci na staveništi ve fázi přípravy, tj. při zpracování Projektu stavby, a to v souladu s platnou legislativou. </w:t>
      </w:r>
    </w:p>
    <w:p w:rsidR="00CF67A6" w:rsidRDefault="00CF67A6" w:rsidP="00A106BF">
      <w:pPr>
        <w:pStyle w:val="Default"/>
        <w:numPr>
          <w:ilvl w:val="2"/>
          <w:numId w:val="58"/>
        </w:numPr>
        <w:jc w:val="both"/>
        <w:rPr>
          <w:sz w:val="20"/>
          <w:szCs w:val="20"/>
        </w:rPr>
      </w:pPr>
      <w:r>
        <w:rPr>
          <w:sz w:val="20"/>
          <w:szCs w:val="20"/>
        </w:rPr>
        <w:t xml:space="preserve">Součástí povinnosti zhotovitele je i zajištění technických podkladů pro vypracování zadávací dokumentace pro výběr zhotovitele ve fázi realizace stavby (Zvláštní technické podmínky pro zhotovení stavby). </w:t>
      </w:r>
    </w:p>
    <w:p w:rsidR="00CF67A6" w:rsidRPr="00CB356B" w:rsidRDefault="00CF67A6" w:rsidP="00A106BF">
      <w:pPr>
        <w:pStyle w:val="Default"/>
        <w:numPr>
          <w:ilvl w:val="2"/>
          <w:numId w:val="58"/>
        </w:numPr>
        <w:jc w:val="both"/>
        <w:rPr>
          <w:sz w:val="20"/>
          <w:szCs w:val="20"/>
        </w:rPr>
      </w:pPr>
      <w:r w:rsidRPr="00CB356B">
        <w:rPr>
          <w:sz w:val="20"/>
          <w:szCs w:val="20"/>
        </w:rPr>
        <w:t xml:space="preserve">Součástí povinnosti zhotovitele je i vypracování návrhu žádosti o spolufinancování předmětné stavby z fondu EU, včetně vypořádání připomínek hodnotitelů žádosti, a to až do vydání rozhodnutí o přidělení dotace, příp. rozhodnutí o zamítnutí žádosti. Zhotovitel veškeré tyto náklady započte do celkové ceny díla dle SOD. </w:t>
      </w:r>
    </w:p>
    <w:p w:rsidR="00CF67A6" w:rsidRDefault="00CF67A6" w:rsidP="00A106BF">
      <w:pPr>
        <w:pStyle w:val="Default"/>
        <w:pageBreakBefore/>
        <w:numPr>
          <w:ilvl w:val="0"/>
          <w:numId w:val="58"/>
        </w:numPr>
        <w:jc w:val="both"/>
        <w:rPr>
          <w:rFonts w:cstheme="minorBidi"/>
          <w:color w:val="auto"/>
          <w:sz w:val="23"/>
          <w:szCs w:val="23"/>
        </w:rPr>
      </w:pPr>
      <w:r>
        <w:rPr>
          <w:rFonts w:cstheme="minorBidi"/>
          <w:b/>
          <w:bCs/>
          <w:color w:val="auto"/>
          <w:sz w:val="23"/>
          <w:szCs w:val="23"/>
        </w:rPr>
        <w:lastRenderedPageBreak/>
        <w:t xml:space="preserve">VŠEOBECNÁ USTANOVENÍ </w:t>
      </w:r>
    </w:p>
    <w:p w:rsidR="00CF67A6" w:rsidRDefault="00CF67A6" w:rsidP="00A106BF">
      <w:pPr>
        <w:pStyle w:val="Default"/>
        <w:numPr>
          <w:ilvl w:val="1"/>
          <w:numId w:val="58"/>
        </w:numPr>
        <w:jc w:val="both"/>
        <w:rPr>
          <w:rFonts w:cstheme="minorBidi"/>
          <w:color w:val="auto"/>
          <w:sz w:val="22"/>
          <w:szCs w:val="22"/>
        </w:rPr>
      </w:pPr>
      <w:r>
        <w:rPr>
          <w:rFonts w:cstheme="minorBidi"/>
          <w:b/>
          <w:bCs/>
          <w:color w:val="auto"/>
          <w:sz w:val="22"/>
          <w:szCs w:val="22"/>
        </w:rPr>
        <w:t xml:space="preserve">Pokyny pro odevzdání projektu stavby </w:t>
      </w:r>
    </w:p>
    <w:p w:rsidR="00CF67A6" w:rsidRDefault="00CF67A6" w:rsidP="00A106BF">
      <w:pPr>
        <w:pStyle w:val="Default"/>
        <w:numPr>
          <w:ilvl w:val="2"/>
          <w:numId w:val="58"/>
        </w:numPr>
        <w:jc w:val="both"/>
        <w:rPr>
          <w:color w:val="auto"/>
          <w:sz w:val="20"/>
          <w:szCs w:val="20"/>
        </w:rPr>
      </w:pPr>
      <w:r>
        <w:rPr>
          <w:color w:val="auto"/>
          <w:sz w:val="20"/>
          <w:szCs w:val="20"/>
        </w:rPr>
        <w:t xml:space="preserve">Dle požadavku Smlouvy o dílo (SOD), bude provedeno odevzdání v listinné a elektronická formě v dílčím termínu a v definitivním termínu dokončení Díla. </w:t>
      </w:r>
    </w:p>
    <w:p w:rsidR="00CF67A6" w:rsidRDefault="00CF67A6" w:rsidP="00A106BF">
      <w:pPr>
        <w:pStyle w:val="Default"/>
        <w:numPr>
          <w:ilvl w:val="2"/>
          <w:numId w:val="58"/>
        </w:numPr>
        <w:jc w:val="both"/>
        <w:rPr>
          <w:color w:val="auto"/>
          <w:sz w:val="20"/>
          <w:szCs w:val="20"/>
        </w:rPr>
      </w:pPr>
      <w:r>
        <w:rPr>
          <w:color w:val="auto"/>
          <w:sz w:val="20"/>
          <w:szCs w:val="20"/>
        </w:rPr>
        <w:t xml:space="preserve">Ke každému dílčímu termínu bude provedeno odevzdání dokumentace odpovídající stupni rozpracovanosti dle požadavků SOD (viz příloha č. 5 – Harmonogram plnění), na základě projednaného technického řešení, a to v listinné formě v počtu </w:t>
      </w:r>
      <w:r>
        <w:rPr>
          <w:b/>
          <w:bCs/>
          <w:color w:val="auto"/>
          <w:sz w:val="20"/>
          <w:szCs w:val="20"/>
        </w:rPr>
        <w:t xml:space="preserve">dvou souprav, </w:t>
      </w:r>
      <w:r>
        <w:rPr>
          <w:color w:val="auto"/>
          <w:sz w:val="20"/>
          <w:szCs w:val="20"/>
        </w:rPr>
        <w:t xml:space="preserve">(pokud není v ZTP stanoveno jinak) a v elektronické formě v počtu </w:t>
      </w:r>
      <w:r>
        <w:rPr>
          <w:b/>
          <w:bCs/>
          <w:color w:val="auto"/>
          <w:sz w:val="20"/>
          <w:szCs w:val="20"/>
        </w:rPr>
        <w:t>2 x CD (DVD)</w:t>
      </w:r>
      <w:r>
        <w:rPr>
          <w:color w:val="auto"/>
          <w:sz w:val="20"/>
          <w:szCs w:val="20"/>
        </w:rPr>
        <w:t xml:space="preserve">. Odevzdání v elektronické formě bude provedeno v uzavřeném formátu (dle 2.1.5). </w:t>
      </w:r>
    </w:p>
    <w:p w:rsidR="00CF67A6" w:rsidRDefault="00CF67A6" w:rsidP="00A106BF">
      <w:pPr>
        <w:pStyle w:val="Default"/>
        <w:numPr>
          <w:ilvl w:val="2"/>
          <w:numId w:val="58"/>
        </w:numPr>
        <w:jc w:val="both"/>
        <w:rPr>
          <w:color w:val="auto"/>
          <w:sz w:val="20"/>
          <w:szCs w:val="20"/>
        </w:rPr>
      </w:pPr>
      <w:r>
        <w:rPr>
          <w:color w:val="auto"/>
          <w:sz w:val="20"/>
          <w:szCs w:val="20"/>
        </w:rPr>
        <w:t xml:space="preserve">Odevzdání dokumentace stavby k odbornému připomínkovému řízení, které je součástí akceptace Díla Objednatelem ve smyslu SOD, bude provedeno v listinné a elektronické formě. Odevzdání v elektronické formě bude provedeno v uzavřeném formátu (viz 2.1.5), které bude doručeno společně s pozvánkou na konferenční projednání připomínek stavby (viz. 2.2.6). Elektronická dokumentace bude obsahově a strukturou plně odpovídat členění listinné formy dokumentace. Rozsah odevzdání listinné a elektronické dokumentace bude proveden v takovém počtu, který dostatečně zajistí včasné a odborné projednání s určenými zástupci Objednatele a dalšími dotčenými osobami (viz 2.2.6 a 2.3). Mimo tento počet Objednatel obdrží dokumentaci v listinné formě v počtu </w:t>
      </w:r>
      <w:r>
        <w:rPr>
          <w:b/>
          <w:bCs/>
          <w:color w:val="auto"/>
          <w:sz w:val="20"/>
          <w:szCs w:val="20"/>
        </w:rPr>
        <w:t xml:space="preserve">dvou souprav </w:t>
      </w:r>
      <w:r>
        <w:rPr>
          <w:color w:val="auto"/>
          <w:sz w:val="20"/>
          <w:szCs w:val="20"/>
        </w:rPr>
        <w:t xml:space="preserve">a v elektronické uzavřené formě v počtu </w:t>
      </w:r>
      <w:r>
        <w:rPr>
          <w:b/>
          <w:bCs/>
          <w:color w:val="auto"/>
          <w:sz w:val="20"/>
          <w:szCs w:val="20"/>
        </w:rPr>
        <w:t>2 x CD (DVD)</w:t>
      </w:r>
      <w:r>
        <w:rPr>
          <w:color w:val="auto"/>
          <w:sz w:val="20"/>
          <w:szCs w:val="20"/>
        </w:rPr>
        <w:t xml:space="preserve">. Požadovaný rozsah odevzdání je zahrnut do Ceny Díla. </w:t>
      </w:r>
    </w:p>
    <w:p w:rsidR="00BE7FEF" w:rsidRPr="008D35CE" w:rsidRDefault="00BE7FEF" w:rsidP="00A106BF">
      <w:pPr>
        <w:pStyle w:val="Odstavecseseznamem"/>
        <w:numPr>
          <w:ilvl w:val="2"/>
          <w:numId w:val="58"/>
        </w:numPr>
        <w:autoSpaceDE w:val="0"/>
        <w:autoSpaceDN w:val="0"/>
        <w:adjustRightInd w:val="0"/>
        <w:spacing w:after="97" w:line="240" w:lineRule="auto"/>
        <w:jc w:val="both"/>
        <w:rPr>
          <w:rFonts w:ascii="Calibri" w:hAnsi="Calibri" w:cs="Calibri"/>
          <w:sz w:val="20"/>
          <w:szCs w:val="20"/>
        </w:rPr>
      </w:pPr>
      <w:r w:rsidRPr="008D35CE">
        <w:rPr>
          <w:rFonts w:ascii="Calibri" w:hAnsi="Calibri" w:cs="Calibri"/>
          <w:sz w:val="20"/>
          <w:szCs w:val="20"/>
        </w:rPr>
        <w:t xml:space="preserve">Součástí odevzdání každé dílčí etapy musí být dokladová část stavby v aktuálním rozsahu, minimálně však s doložením záznamů a zápisů z uskutečněných porad a jednání a vyjádření rozhodujících dotčených orgánů a osob, které podstatný způsobem ovlivňují ekonomické a technické parametry stavby. </w:t>
      </w:r>
    </w:p>
    <w:p w:rsidR="00B65934" w:rsidRPr="008D35CE" w:rsidRDefault="00B65934" w:rsidP="00A106BF">
      <w:pPr>
        <w:pStyle w:val="Odstavecseseznamem"/>
        <w:numPr>
          <w:ilvl w:val="2"/>
          <w:numId w:val="58"/>
        </w:numPr>
        <w:autoSpaceDE w:val="0"/>
        <w:autoSpaceDN w:val="0"/>
        <w:adjustRightInd w:val="0"/>
        <w:spacing w:after="97" w:line="240" w:lineRule="auto"/>
        <w:jc w:val="both"/>
        <w:rPr>
          <w:rFonts w:ascii="Calibri" w:hAnsi="Calibri" w:cs="Calibri"/>
          <w:sz w:val="20"/>
          <w:szCs w:val="20"/>
        </w:rPr>
      </w:pPr>
      <w:r w:rsidRPr="008D35CE">
        <w:rPr>
          <w:rFonts w:ascii="Calibri" w:hAnsi="Calibri" w:cs="Calibri"/>
          <w:sz w:val="20"/>
          <w:szCs w:val="20"/>
        </w:rPr>
        <w:t xml:space="preserve">V případě, že součástí PD není ZP, bude hodnocení ekonomické efektivity stavby doloženo jako součást hodnocení přílohy dokumentace část „G – Náklady a ekonomické hodnocení stavby“. </w:t>
      </w:r>
    </w:p>
    <w:p w:rsidR="00CF67A6" w:rsidRDefault="00CF67A6" w:rsidP="00A106BF">
      <w:pPr>
        <w:pStyle w:val="Default"/>
        <w:numPr>
          <w:ilvl w:val="2"/>
          <w:numId w:val="58"/>
        </w:numPr>
        <w:jc w:val="both"/>
        <w:rPr>
          <w:color w:val="auto"/>
          <w:sz w:val="20"/>
          <w:szCs w:val="20"/>
        </w:rPr>
      </w:pPr>
      <w:r>
        <w:rPr>
          <w:color w:val="auto"/>
          <w:sz w:val="20"/>
          <w:szCs w:val="20"/>
        </w:rPr>
        <w:t xml:space="preserve">Definitivní odevzdání dokumentace, dle SOD, bude provedeno v listinné formě v počtu </w:t>
      </w:r>
      <w:r>
        <w:rPr>
          <w:b/>
          <w:bCs/>
          <w:color w:val="auto"/>
          <w:sz w:val="20"/>
          <w:szCs w:val="20"/>
        </w:rPr>
        <w:t>šesti souprav</w:t>
      </w:r>
      <w:r>
        <w:rPr>
          <w:color w:val="auto"/>
          <w:sz w:val="20"/>
          <w:szCs w:val="20"/>
        </w:rPr>
        <w:t xml:space="preserve">, se zapracováním veškerých požadavků a připomínek SŽDC a dalších dotčených osob a veškerých požadavků vzešlých z konferenčního projednání (viz. 2.2.6), včetně požadavků vzešlých ze strany dotčených orgánů státní správy v procesu stavebního řízení. </w:t>
      </w:r>
    </w:p>
    <w:p w:rsidR="00CF67A6" w:rsidRDefault="00CF67A6" w:rsidP="00A106BF">
      <w:pPr>
        <w:pStyle w:val="Default"/>
        <w:numPr>
          <w:ilvl w:val="2"/>
          <w:numId w:val="58"/>
        </w:numPr>
        <w:jc w:val="both"/>
        <w:rPr>
          <w:color w:val="auto"/>
          <w:sz w:val="20"/>
          <w:szCs w:val="20"/>
        </w:rPr>
      </w:pPr>
      <w:r>
        <w:rPr>
          <w:color w:val="auto"/>
          <w:sz w:val="20"/>
          <w:szCs w:val="20"/>
        </w:rPr>
        <w:t xml:space="preserve">Odevzdání dokumentace, dle SOD, bude v elektronické formě provedeno dle </w:t>
      </w:r>
      <w:r w:rsidR="00AA723A">
        <w:rPr>
          <w:color w:val="auto"/>
          <w:sz w:val="20"/>
          <w:szCs w:val="20"/>
        </w:rPr>
        <w:t>interního předpisu Objednatele</w:t>
      </w:r>
      <w:r>
        <w:rPr>
          <w:color w:val="auto"/>
          <w:sz w:val="20"/>
          <w:szCs w:val="20"/>
        </w:rPr>
        <w:t xml:space="preserve"> následovně: </w:t>
      </w:r>
    </w:p>
    <w:p w:rsidR="00CF67A6" w:rsidRDefault="00CF67A6" w:rsidP="00A106BF">
      <w:pPr>
        <w:pStyle w:val="Default"/>
        <w:numPr>
          <w:ilvl w:val="0"/>
          <w:numId w:val="65"/>
        </w:numPr>
        <w:jc w:val="both"/>
        <w:rPr>
          <w:color w:val="auto"/>
          <w:sz w:val="20"/>
          <w:szCs w:val="20"/>
        </w:rPr>
      </w:pPr>
      <w:r>
        <w:rPr>
          <w:b/>
          <w:bCs/>
          <w:color w:val="auto"/>
          <w:sz w:val="20"/>
          <w:szCs w:val="20"/>
        </w:rPr>
        <w:t xml:space="preserve">2 x CD (DVD) </w:t>
      </w:r>
      <w:r>
        <w:rPr>
          <w:color w:val="auto"/>
          <w:sz w:val="20"/>
          <w:szCs w:val="20"/>
        </w:rPr>
        <w:t xml:space="preserve">– struktura TreeInfo, kompletní otevřená a uzavřená forma, bez rozpočtů </w:t>
      </w:r>
    </w:p>
    <w:p w:rsidR="00CF67A6" w:rsidRDefault="00CF67A6" w:rsidP="00A106BF">
      <w:pPr>
        <w:pStyle w:val="Default"/>
        <w:numPr>
          <w:ilvl w:val="0"/>
          <w:numId w:val="65"/>
        </w:numPr>
        <w:jc w:val="both"/>
        <w:rPr>
          <w:color w:val="auto"/>
          <w:sz w:val="20"/>
          <w:szCs w:val="20"/>
        </w:rPr>
      </w:pPr>
      <w:r>
        <w:rPr>
          <w:b/>
          <w:bCs/>
          <w:color w:val="auto"/>
          <w:sz w:val="20"/>
          <w:szCs w:val="20"/>
        </w:rPr>
        <w:t xml:space="preserve">2 x CD (DVD) </w:t>
      </w:r>
      <w:r>
        <w:rPr>
          <w:color w:val="auto"/>
          <w:sz w:val="20"/>
          <w:szCs w:val="20"/>
        </w:rPr>
        <w:t xml:space="preserve">– dokumentace stavby v kompletní otevřené a uzavřené formě, bez rozpočtů </w:t>
      </w:r>
    </w:p>
    <w:p w:rsidR="00CF67A6" w:rsidRDefault="00CF67A6" w:rsidP="00A106BF">
      <w:pPr>
        <w:pStyle w:val="Default"/>
        <w:numPr>
          <w:ilvl w:val="0"/>
          <w:numId w:val="65"/>
        </w:numPr>
        <w:jc w:val="both"/>
        <w:rPr>
          <w:color w:val="auto"/>
          <w:sz w:val="20"/>
          <w:szCs w:val="20"/>
        </w:rPr>
      </w:pPr>
      <w:r>
        <w:rPr>
          <w:b/>
          <w:bCs/>
          <w:color w:val="auto"/>
          <w:sz w:val="20"/>
          <w:szCs w:val="20"/>
        </w:rPr>
        <w:t xml:space="preserve">2 x CD (DVD) </w:t>
      </w:r>
      <w:r>
        <w:rPr>
          <w:color w:val="auto"/>
          <w:sz w:val="20"/>
          <w:szCs w:val="20"/>
        </w:rPr>
        <w:t xml:space="preserve">– soupis prací (oceněný a neoceněný) v otevřené a uzavřené formě </w:t>
      </w:r>
    </w:p>
    <w:p w:rsidR="00CF67A6" w:rsidRDefault="00CF67A6" w:rsidP="00A106BF">
      <w:pPr>
        <w:pStyle w:val="Default"/>
        <w:jc w:val="both"/>
        <w:rPr>
          <w:color w:val="auto"/>
          <w:sz w:val="20"/>
          <w:szCs w:val="20"/>
        </w:rPr>
      </w:pPr>
    </w:p>
    <w:p w:rsidR="00CF67A6" w:rsidRDefault="00CF67A6" w:rsidP="00A106BF">
      <w:pPr>
        <w:pStyle w:val="Default"/>
        <w:ind w:left="732" w:firstLine="420"/>
        <w:jc w:val="both"/>
        <w:rPr>
          <w:color w:val="auto"/>
          <w:sz w:val="20"/>
          <w:szCs w:val="20"/>
        </w:rPr>
      </w:pPr>
      <w:r>
        <w:rPr>
          <w:color w:val="auto"/>
          <w:sz w:val="20"/>
          <w:szCs w:val="20"/>
        </w:rPr>
        <w:t xml:space="preserve">struktura digitální formy odevzdání musí odpovídat stanovenému softwaru Objednatele: </w:t>
      </w:r>
    </w:p>
    <w:p w:rsidR="00CF67A6" w:rsidRDefault="00CF67A6" w:rsidP="00A106BF">
      <w:pPr>
        <w:pStyle w:val="Default"/>
        <w:numPr>
          <w:ilvl w:val="0"/>
          <w:numId w:val="64"/>
        </w:numPr>
        <w:jc w:val="both"/>
        <w:rPr>
          <w:color w:val="auto"/>
          <w:sz w:val="20"/>
          <w:szCs w:val="20"/>
        </w:rPr>
      </w:pPr>
      <w:r>
        <w:rPr>
          <w:b/>
          <w:bCs/>
          <w:color w:val="auto"/>
          <w:sz w:val="20"/>
          <w:szCs w:val="20"/>
        </w:rPr>
        <w:t xml:space="preserve">otevřená forma </w:t>
      </w:r>
      <w:r>
        <w:rPr>
          <w:color w:val="auto"/>
          <w:sz w:val="20"/>
          <w:szCs w:val="20"/>
        </w:rPr>
        <w:t>(editovatelná): textové části ve formátu *.DOC; souřadnicové, výpočtové a rozpočtové části ve formátu *.XLS</w:t>
      </w:r>
      <w:r w:rsidR="00803307">
        <w:rPr>
          <w:color w:val="auto"/>
          <w:sz w:val="20"/>
          <w:szCs w:val="20"/>
        </w:rPr>
        <w:t xml:space="preserve"> a  *.KZ </w:t>
      </w:r>
      <w:r w:rsidR="00541CC3">
        <w:rPr>
          <w:color w:val="auto"/>
          <w:sz w:val="20"/>
          <w:szCs w:val="20"/>
        </w:rPr>
        <w:t xml:space="preserve">, </w:t>
      </w:r>
      <w:r>
        <w:rPr>
          <w:b/>
          <w:bCs/>
          <w:color w:val="auto"/>
          <w:sz w:val="20"/>
          <w:szCs w:val="20"/>
        </w:rPr>
        <w:t>oceněný soupis prací ve formátu *.XLS a formátu *.XML (datový předpis XC4, viz www.xc4.cz)</w:t>
      </w:r>
      <w:r>
        <w:rPr>
          <w:color w:val="auto"/>
          <w:sz w:val="20"/>
          <w:szCs w:val="20"/>
        </w:rPr>
        <w:t xml:space="preserve">; výkresové části ve formátu </w:t>
      </w:r>
      <w:r w:rsidR="00803307">
        <w:rPr>
          <w:color w:val="auto"/>
          <w:sz w:val="20"/>
          <w:szCs w:val="20"/>
        </w:rPr>
        <w:t xml:space="preserve">  *. DWG (případně *. DGN)</w:t>
      </w:r>
    </w:p>
    <w:p w:rsidR="00CF67A6" w:rsidRDefault="00CF67A6" w:rsidP="00A106BF">
      <w:pPr>
        <w:pStyle w:val="Default"/>
        <w:numPr>
          <w:ilvl w:val="0"/>
          <w:numId w:val="64"/>
        </w:numPr>
        <w:jc w:val="both"/>
        <w:rPr>
          <w:color w:val="auto"/>
          <w:sz w:val="20"/>
          <w:szCs w:val="20"/>
        </w:rPr>
      </w:pPr>
      <w:r>
        <w:rPr>
          <w:b/>
          <w:bCs/>
          <w:color w:val="auto"/>
          <w:sz w:val="20"/>
          <w:szCs w:val="20"/>
        </w:rPr>
        <w:t>uzavřená forma</w:t>
      </w:r>
      <w:r>
        <w:rPr>
          <w:color w:val="auto"/>
          <w:sz w:val="20"/>
          <w:szCs w:val="20"/>
        </w:rPr>
        <w:t xml:space="preserve">: ve formátu *.PDF </w:t>
      </w:r>
    </w:p>
    <w:p w:rsidR="00CF67A6" w:rsidRDefault="00CF67A6" w:rsidP="00A106BF">
      <w:pPr>
        <w:pStyle w:val="Default"/>
        <w:numPr>
          <w:ilvl w:val="2"/>
          <w:numId w:val="58"/>
        </w:numPr>
        <w:jc w:val="both"/>
        <w:rPr>
          <w:color w:val="auto"/>
          <w:sz w:val="20"/>
          <w:szCs w:val="20"/>
        </w:rPr>
      </w:pPr>
      <w:r>
        <w:rPr>
          <w:color w:val="auto"/>
          <w:sz w:val="20"/>
          <w:szCs w:val="20"/>
        </w:rPr>
        <w:t xml:space="preserve">Zhotovitel ručí za shodu dokumentace v uzavřené a otevřené formě. Elektronická dokumentace bude obsahově a strukturou plně odpovídat listinné formě. </w:t>
      </w:r>
    </w:p>
    <w:p w:rsidR="00CF67A6" w:rsidRDefault="00CF67A6" w:rsidP="00A106BF">
      <w:pPr>
        <w:pStyle w:val="Default"/>
        <w:numPr>
          <w:ilvl w:val="2"/>
          <w:numId w:val="58"/>
        </w:numPr>
        <w:jc w:val="both"/>
        <w:rPr>
          <w:color w:val="auto"/>
          <w:sz w:val="20"/>
          <w:szCs w:val="20"/>
        </w:rPr>
      </w:pPr>
      <w:r>
        <w:rPr>
          <w:color w:val="auto"/>
          <w:sz w:val="20"/>
          <w:szCs w:val="20"/>
        </w:rPr>
        <w:t xml:space="preserve">Součásti každé soupravy bude soupis stavebních prací, dodávek a služeb s neoceněným výkazem výměr v rozsahu a podrobnostech stanoveném příslušným prováděcím právním předpisem.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dokumentace bude i zpracování a odevzdání rozpočtu stavby, jednotlivých SO a PS včetně souhrnného rozpočtu stavby k příslušnému roku zahájení a ukončení stavby, a to samostatně v listinné a digitální formě. </w:t>
      </w:r>
    </w:p>
    <w:p w:rsidR="00CF67A6" w:rsidRDefault="00CF67A6" w:rsidP="00A106BF">
      <w:pPr>
        <w:pStyle w:val="Default"/>
        <w:numPr>
          <w:ilvl w:val="2"/>
          <w:numId w:val="58"/>
        </w:numPr>
        <w:jc w:val="both"/>
        <w:rPr>
          <w:color w:val="auto"/>
          <w:sz w:val="20"/>
          <w:szCs w:val="20"/>
        </w:rPr>
      </w:pPr>
      <w:r>
        <w:rPr>
          <w:color w:val="auto"/>
          <w:sz w:val="20"/>
          <w:szCs w:val="20"/>
        </w:rPr>
        <w:t xml:space="preserve">Čistopis definitivního odevzdání dokumentace dle 2.1.4 bude autorizován a číslován dle pokynů Objednavatele, minimálně však ve třech soupravách. Na koordinačních výkresech bude potvrzení Zhotovitele o provedení podrobné koordinace jednotlivých stavebních objektů a provozních souborů stavby, případně koordinace s dotčenými souvisejícími stavbami s otiskem razítka odpovědné autorizované osoby vedoucího týmu Zhotovitele. </w:t>
      </w:r>
    </w:p>
    <w:p w:rsidR="00CF67A6" w:rsidRDefault="00CF67A6" w:rsidP="00A106BF">
      <w:pPr>
        <w:pStyle w:val="Default"/>
        <w:jc w:val="both"/>
        <w:rPr>
          <w:color w:val="auto"/>
          <w:sz w:val="20"/>
          <w:szCs w:val="20"/>
        </w:rPr>
      </w:pPr>
    </w:p>
    <w:p w:rsidR="00CF67A6" w:rsidRDefault="00CF67A6" w:rsidP="00A106BF">
      <w:pPr>
        <w:pStyle w:val="Default"/>
        <w:numPr>
          <w:ilvl w:val="1"/>
          <w:numId w:val="58"/>
        </w:numPr>
        <w:jc w:val="both"/>
        <w:rPr>
          <w:color w:val="auto"/>
          <w:sz w:val="22"/>
          <w:szCs w:val="22"/>
        </w:rPr>
      </w:pPr>
      <w:r>
        <w:rPr>
          <w:b/>
          <w:bCs/>
          <w:color w:val="auto"/>
          <w:sz w:val="22"/>
          <w:szCs w:val="22"/>
        </w:rPr>
        <w:t xml:space="preserve">Pokyny k projednání projektu stavby a akceptaci díla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bude řádně projednána, a to jak po stránce technické a obsahové, tak po stránce legislativní. Technická a obsahová náplň bude projednána se zástupci Objednatele a s dalšími osobami Objednatelem určenými. Legislativní rozsah projednání s dotčenými orgány a osobami </w:t>
      </w:r>
      <w:r>
        <w:rPr>
          <w:color w:val="auto"/>
          <w:sz w:val="20"/>
          <w:szCs w:val="20"/>
        </w:rPr>
        <w:lastRenderedPageBreak/>
        <w:t xml:space="preserve">je dán obecně platnou legislativou, případně dalšími požadavky příslušného stavebního úřadu, který vydává stavební povolení. Zároveň musí splňovat požadavky platných dokumentů a předpisů SŽDC. </w:t>
      </w:r>
    </w:p>
    <w:p w:rsidR="00CF67A6" w:rsidRPr="00ED2747" w:rsidRDefault="00CF67A6" w:rsidP="00A106BF">
      <w:pPr>
        <w:pStyle w:val="Default"/>
        <w:numPr>
          <w:ilvl w:val="2"/>
          <w:numId w:val="58"/>
        </w:numPr>
        <w:jc w:val="both"/>
        <w:rPr>
          <w:color w:val="auto"/>
          <w:sz w:val="20"/>
          <w:szCs w:val="20"/>
        </w:rPr>
      </w:pPr>
      <w:r>
        <w:rPr>
          <w:color w:val="auto"/>
          <w:sz w:val="20"/>
          <w:szCs w:val="20"/>
        </w:rPr>
        <w:t xml:space="preserve">Poradu na projednání dokumentace může svolat Objednatel nebo Zhotovitel. V případě potřeby může Objednatele nebo Zhotovitele o svolání jednání požádat organizační složky SŽDC. Na každé projednání </w:t>
      </w:r>
      <w:r w:rsidRPr="00ED2747">
        <w:rPr>
          <w:color w:val="auto"/>
          <w:sz w:val="20"/>
          <w:szCs w:val="20"/>
        </w:rPr>
        <w:t xml:space="preserve">musí být pozván zástupce Objednatele, pokud nebude výslovně SOD zmocněn pro konkrétní jednání Zhotovitel. </w:t>
      </w:r>
    </w:p>
    <w:p w:rsidR="00CF67A6" w:rsidRDefault="00CF67A6" w:rsidP="00A106BF">
      <w:pPr>
        <w:pStyle w:val="Default"/>
        <w:numPr>
          <w:ilvl w:val="2"/>
          <w:numId w:val="58"/>
        </w:numPr>
        <w:jc w:val="both"/>
        <w:rPr>
          <w:color w:val="auto"/>
          <w:sz w:val="20"/>
          <w:szCs w:val="20"/>
        </w:rPr>
      </w:pPr>
      <w:r>
        <w:rPr>
          <w:color w:val="auto"/>
          <w:sz w:val="20"/>
          <w:szCs w:val="20"/>
        </w:rPr>
        <w:t xml:space="preserve">Vstupní projednání - při zahájení projekčních prací svolá Zhotovitel vstupní jednání se zástupci Objednatele a s dalšími, Objednatelem určenými osobami (viz. 2.3). Vstupní projednání může mít i formu místního šetření. </w:t>
      </w:r>
      <w:r w:rsidR="000A456D">
        <w:rPr>
          <w:color w:val="auto"/>
          <w:sz w:val="20"/>
          <w:szCs w:val="20"/>
        </w:rPr>
        <w:t xml:space="preserve">Vstupní jednání musí být svoláno nejpozději do 20 pracovních dní od </w:t>
      </w:r>
      <w:r w:rsidR="004E5AC4">
        <w:rPr>
          <w:color w:val="auto"/>
          <w:sz w:val="20"/>
          <w:szCs w:val="20"/>
        </w:rPr>
        <w:t>dne účinnosti</w:t>
      </w:r>
      <w:r w:rsidR="000A456D">
        <w:rPr>
          <w:color w:val="auto"/>
          <w:sz w:val="20"/>
          <w:szCs w:val="20"/>
        </w:rPr>
        <w:t xml:space="preserve"> smlouvy.</w:t>
      </w:r>
    </w:p>
    <w:p w:rsidR="00CF67A6" w:rsidRDefault="00CF67A6" w:rsidP="00A106BF">
      <w:pPr>
        <w:pStyle w:val="Default"/>
        <w:numPr>
          <w:ilvl w:val="2"/>
          <w:numId w:val="58"/>
        </w:numPr>
        <w:jc w:val="both"/>
        <w:rPr>
          <w:color w:val="auto"/>
          <w:sz w:val="20"/>
          <w:szCs w:val="20"/>
        </w:rPr>
      </w:pPr>
      <w:r>
        <w:rPr>
          <w:color w:val="auto"/>
          <w:sz w:val="20"/>
          <w:szCs w:val="20"/>
        </w:rPr>
        <w:t xml:space="preserve">Pracovní projednání - odborné otázky navrženého technického řešení, v průběhu projekčních prací, bude zástupce Zhotovitele řešit na profesních poradách a konzultacích, i elektronických konzultacích, které bude provádět a svolávat podle potřeby. Pro každou profesní oblast činnosti musí být svolána minimálně jedna odborná profesní porada. Legislativní část lze projednat formou písemné žádosti – vyjádření, pokud výsledkem takovéto formy projednání bude jednoznačné souhlasné stanovisko. </w:t>
      </w:r>
    </w:p>
    <w:p w:rsidR="00CF67A6" w:rsidRDefault="00CF67A6" w:rsidP="00A106BF">
      <w:pPr>
        <w:pStyle w:val="Default"/>
        <w:numPr>
          <w:ilvl w:val="2"/>
          <w:numId w:val="58"/>
        </w:numPr>
        <w:jc w:val="both"/>
        <w:rPr>
          <w:color w:val="auto"/>
          <w:sz w:val="20"/>
          <w:szCs w:val="20"/>
        </w:rPr>
      </w:pPr>
      <w:r>
        <w:rPr>
          <w:color w:val="auto"/>
          <w:sz w:val="20"/>
          <w:szCs w:val="20"/>
        </w:rPr>
        <w:t xml:space="preserve">Závěrečné projednání – bude provedeno před stanoveným termínem definitivního odevzdání (viz. 2.1.4) s určenými zástupci Objednatele, kteří se účastnili předešlých projednávání, a byli seznámení s obsahem dokumentace. Může být provedeno formou konferenčního projednání, nebo jako závěrečné profesní projednání. </w:t>
      </w:r>
      <w:r w:rsidR="000A456D">
        <w:rPr>
          <w:color w:val="auto"/>
          <w:sz w:val="20"/>
          <w:szCs w:val="20"/>
        </w:rPr>
        <w:t xml:space="preserve"> Závěrečné projednání musí být ukončeno nejméně 10 pracovních dní před ukončením 3. Dílčí etapy prací podle harmonogramu přílohy č.9 SoD.</w:t>
      </w:r>
    </w:p>
    <w:p w:rsidR="00CF67A6" w:rsidRDefault="00CF67A6" w:rsidP="00A106BF">
      <w:pPr>
        <w:pStyle w:val="Default"/>
        <w:numPr>
          <w:ilvl w:val="2"/>
          <w:numId w:val="58"/>
        </w:numPr>
        <w:jc w:val="both"/>
        <w:rPr>
          <w:color w:val="auto"/>
          <w:sz w:val="20"/>
          <w:szCs w:val="20"/>
        </w:rPr>
      </w:pPr>
      <w:r>
        <w:rPr>
          <w:color w:val="auto"/>
          <w:sz w:val="20"/>
          <w:szCs w:val="20"/>
        </w:rPr>
        <w:t xml:space="preserve">Konferenční projednání připomínek bude provedeno jako projednání odborných vyjádření, připomínek a požadavků určených zástupců Objednatele, kteří se účastnili předešlých projednávání, a byli seznámeni s obsahem dokumentace, případně byli jinak obeznámeni s obsahem a rozsahem dokumentace a vznesli předmětné připomínky. Odborná vyjádření k návrhu technického řešení zajistí Zhotovitel na základě žádosti Objednatele. </w:t>
      </w:r>
      <w:r>
        <w:rPr>
          <w:b/>
          <w:bCs/>
          <w:color w:val="auto"/>
          <w:sz w:val="20"/>
          <w:szCs w:val="20"/>
        </w:rPr>
        <w:t xml:space="preserve">Odpovědný zástupce Objednatele </w:t>
      </w:r>
      <w:r>
        <w:rPr>
          <w:color w:val="auto"/>
          <w:sz w:val="20"/>
          <w:szCs w:val="20"/>
        </w:rPr>
        <w:t xml:space="preserve">vyhotoví a předá žádost Zhotoviteli v listinné nebo v elektronické formě a </w:t>
      </w:r>
      <w:r>
        <w:rPr>
          <w:b/>
          <w:bCs/>
          <w:color w:val="auto"/>
          <w:sz w:val="20"/>
          <w:szCs w:val="20"/>
        </w:rPr>
        <w:t>určí požadavky na rozsah elektronické a listinné formy předkládané dokumentace</w:t>
      </w:r>
      <w:r>
        <w:rPr>
          <w:color w:val="auto"/>
          <w:sz w:val="20"/>
          <w:szCs w:val="20"/>
        </w:rPr>
        <w:t xml:space="preserve">. Zhotovitel zajistí předání (P) v listinné a elektronické formě určeným odborným složkám zástupců Objednatele, včetně kopie žádosti. Potvrzené kopie žádostí budou předány Objednateli.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dokumentace bude </w:t>
      </w:r>
      <w:r w:rsidRPr="00960A48">
        <w:rPr>
          <w:b/>
          <w:color w:val="auto"/>
          <w:sz w:val="20"/>
          <w:szCs w:val="20"/>
        </w:rPr>
        <w:t>i komplexní veřejnoprávní projednání a inženýrsko-investorská činnost</w:t>
      </w:r>
      <w:r>
        <w:rPr>
          <w:color w:val="auto"/>
          <w:sz w:val="20"/>
          <w:szCs w:val="20"/>
        </w:rPr>
        <w:t xml:space="preserve"> prováděná na základě plné moci Objednatele, včetně zajištění vydání stavebního povolení dle </w:t>
      </w:r>
      <w:r w:rsidR="00CB356B">
        <w:rPr>
          <w:color w:val="auto"/>
          <w:sz w:val="20"/>
          <w:szCs w:val="20"/>
        </w:rPr>
        <w:t>platné legislativy</w:t>
      </w:r>
      <w:r>
        <w:rPr>
          <w:color w:val="auto"/>
          <w:sz w:val="20"/>
          <w:szCs w:val="20"/>
        </w:rPr>
        <w:t xml:space="preserve"> a veškerých požadovaných certifikátů o shodě, vydávaných notifikovanou osobou v souladu s platnými směrnicemi Evropského parlamentu a Rady o interoperabilitě konvenčního železničního systému případně zajištění dalších posouzení vydávaných notifikovanou osobou nezbytných k vydání stavebního povolení. Podmínku interoperability musí Zhotovitel notifikovat akreditovanou osobou. Zhotovitel dokumentaci zpracuje tak, aby bylo možné na základě vydaného certifikátu o ověření příslušného subsystému vydat prohlášení o ověření subsystému, jako součást žádosti o stavební povolení. </w:t>
      </w:r>
    </w:p>
    <w:p w:rsidR="00CF67A6" w:rsidRDefault="00CF67A6" w:rsidP="00A106BF">
      <w:pPr>
        <w:pStyle w:val="Default"/>
        <w:numPr>
          <w:ilvl w:val="2"/>
          <w:numId w:val="58"/>
        </w:numPr>
        <w:jc w:val="both"/>
        <w:rPr>
          <w:color w:val="auto"/>
          <w:sz w:val="20"/>
          <w:szCs w:val="20"/>
        </w:rPr>
      </w:pPr>
      <w:r>
        <w:rPr>
          <w:color w:val="auto"/>
          <w:sz w:val="20"/>
          <w:szCs w:val="20"/>
        </w:rPr>
        <w:t xml:space="preserve">Na každou poradu nebo projednání budou pozváni zástupci Objednatele, jejichž náplň činnosti souvisí s projednávanou problematikou, jakož i vyjmenovaní zástupci dalších dotčených osob (viz níže). Svolání jednání musí být provedeno vždy v součinnosti a s vědomím odpovědného pracovníka Objednatele. </w:t>
      </w:r>
    </w:p>
    <w:p w:rsidR="00CF67A6" w:rsidRDefault="00CF67A6" w:rsidP="00A106BF">
      <w:pPr>
        <w:pStyle w:val="Default"/>
        <w:numPr>
          <w:ilvl w:val="2"/>
          <w:numId w:val="58"/>
        </w:numPr>
        <w:jc w:val="both"/>
        <w:rPr>
          <w:color w:val="auto"/>
          <w:sz w:val="20"/>
          <w:szCs w:val="20"/>
        </w:rPr>
      </w:pPr>
      <w:r>
        <w:rPr>
          <w:color w:val="auto"/>
          <w:sz w:val="20"/>
          <w:szCs w:val="20"/>
        </w:rPr>
        <w:t xml:space="preserve">Jestliže se zjistí, že k projednání dokumentace nebyl přizván zástupce SŽDC, jehož se projednávaná problematika také týká, musí přímý Objednatel a Zhotovitel dokumentace s nepřizvaným zástupcem dodatečně dokumentaci projednat. Dodatečné projednání musí být provedeno vždy v součinnosti a vědomím odpovědného pracovníka Objednatele. </w:t>
      </w:r>
    </w:p>
    <w:p w:rsidR="00CF67A6" w:rsidRDefault="00CF67A6" w:rsidP="00A106BF">
      <w:pPr>
        <w:pStyle w:val="Default"/>
        <w:numPr>
          <w:ilvl w:val="2"/>
          <w:numId w:val="58"/>
        </w:numPr>
        <w:jc w:val="both"/>
        <w:rPr>
          <w:color w:val="auto"/>
          <w:sz w:val="20"/>
          <w:szCs w:val="20"/>
        </w:rPr>
      </w:pPr>
      <w:r>
        <w:rPr>
          <w:color w:val="auto"/>
          <w:sz w:val="20"/>
          <w:szCs w:val="20"/>
        </w:rPr>
        <w:t xml:space="preserve">Veškeré porady na projednání dokumentace se svolávají v dostatečném časovém předstihu elektronickou, případně písemnou formou. Pozvánka na poradu je adresována vždy na příslušné odbory GŘ SŽDC a OJ SŽDC. </w:t>
      </w:r>
    </w:p>
    <w:p w:rsidR="00CF67A6" w:rsidRDefault="00CF67A6" w:rsidP="00A106BF">
      <w:pPr>
        <w:pStyle w:val="Default"/>
        <w:numPr>
          <w:ilvl w:val="2"/>
          <w:numId w:val="58"/>
        </w:numPr>
        <w:jc w:val="both"/>
        <w:rPr>
          <w:color w:val="auto"/>
          <w:sz w:val="20"/>
          <w:szCs w:val="20"/>
        </w:rPr>
      </w:pPr>
      <w:r>
        <w:rPr>
          <w:color w:val="auto"/>
          <w:sz w:val="20"/>
          <w:szCs w:val="20"/>
        </w:rPr>
        <w:t xml:space="preserve">Pokud dojde po ukončení připomínkového řízení ke změnám technického řešení nebo rozsahu stavby (např. z důvodů požadavků státní správy), musí být veškeré změny dokumentace znovu projednány a odsouhlaseny s jednotlivými odbory GŘ SŽDC a příslušnými OJ SŽDC, kterých se tato změna dotýká. Toto ustanovení se vztahuje i na změny vyvolané v průběhu schvalovacího řízení. Změny, které se netýkají celkové koncepce stavby a současně nemění podstatným způsobem náplň díla lze projednat s příslušnými organizačními složkami Objednatele i elektronickou formou nebo formou písemné žádosti – vyjádření, pokud výsledkem takovéto formy projednání bude jednoznačné souhlasné stanovisko. </w:t>
      </w:r>
    </w:p>
    <w:p w:rsidR="00CF67A6" w:rsidRPr="00ED2747" w:rsidRDefault="00CF67A6" w:rsidP="00A106BF">
      <w:pPr>
        <w:pStyle w:val="Default"/>
        <w:numPr>
          <w:ilvl w:val="2"/>
          <w:numId w:val="58"/>
        </w:numPr>
        <w:jc w:val="both"/>
        <w:rPr>
          <w:color w:val="auto"/>
          <w:sz w:val="20"/>
          <w:szCs w:val="20"/>
        </w:rPr>
      </w:pPr>
      <w:r>
        <w:rPr>
          <w:color w:val="auto"/>
          <w:sz w:val="20"/>
          <w:szCs w:val="20"/>
        </w:rPr>
        <w:lastRenderedPageBreak/>
        <w:t xml:space="preserve">Průběh a výsledky projednání dokumentace se zaznamenávají v listinné formě (záznamy, zápisy, dopisy). Tento výstup z jednání se zasílá všem pozvaným a přítomným účastníkům pouze elektronicky. Záznam z jednání musí být rozeslán do 15 pracovních dnů ode dne jednání. Účastníci jednání mohou ve lhůtě 10 pracovních dnů ode dne obdržení záznamu zaslat k záznamu připomínky, pokud nebude stanoveno jinak. Návrh záznamu z porad je též možno nejprve zaslat všem účastníkům ke korektuře a po zapracování připomínek následně rozeslat. Podle předmětu jednání a dohody účastníků je možné pro </w:t>
      </w:r>
      <w:r w:rsidRPr="00ED2747">
        <w:rPr>
          <w:color w:val="auto"/>
          <w:sz w:val="20"/>
          <w:szCs w:val="20"/>
        </w:rPr>
        <w:t xml:space="preserve">zaznamenání obsahu jednání zvolit formu zápisu, který bude na závěr jednání přečten, odsouhlasen a podepsán všemi účastníky. </w:t>
      </w:r>
    </w:p>
    <w:p w:rsidR="00CF67A6" w:rsidRDefault="00CF67A6" w:rsidP="00A106BF">
      <w:pPr>
        <w:pStyle w:val="Default"/>
        <w:numPr>
          <w:ilvl w:val="2"/>
          <w:numId w:val="58"/>
        </w:numPr>
        <w:jc w:val="both"/>
        <w:rPr>
          <w:color w:val="auto"/>
          <w:sz w:val="20"/>
          <w:szCs w:val="20"/>
        </w:rPr>
      </w:pPr>
      <w:r>
        <w:rPr>
          <w:color w:val="auto"/>
          <w:sz w:val="20"/>
          <w:szCs w:val="20"/>
        </w:rPr>
        <w:t xml:space="preserve">Doklady týkající se projednání stavby, zápisy z jednání, veškerá souhlasná vyjádření a stanoviska dotčených orgánů a osob, současných i budoucích správců a provozovatelů, včetně dokladů o projednání zásahu stavby do cizího majetku (tj. mimo majetek SŽDC) budou současně s dokumentací předány dle požadavku směrnice č. 11/2006 Objednateli </w:t>
      </w:r>
      <w:r w:rsidRPr="001D73D2">
        <w:rPr>
          <w:color w:val="auto"/>
          <w:sz w:val="20"/>
          <w:szCs w:val="20"/>
        </w:rPr>
        <w:t xml:space="preserve">v kopiích </w:t>
      </w:r>
      <w:r>
        <w:rPr>
          <w:color w:val="auto"/>
          <w:sz w:val="20"/>
          <w:szCs w:val="20"/>
        </w:rPr>
        <w:t xml:space="preserve">jako součást přílohy „H – Dokladová část“. Originály dokladů budou předány v samostatné složce opatřené soupisem předávaných dokladů.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použití vyjádření a dokladů z Přípravné dokumentace zajistí Zhotovitel jejich včasnou aktualizaci pro vydání stavebního povolení.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dokladové části projektové dokumentace bude také „Protokol o vypořádání připomínek“. Tento bude obsahovat seznam veškerých připomínek organizačních útvarů a jednotek SŽDC, vyjadřujících se k dané dokumentaci, včetně identifikace připomínkující složky a osoby. Součástí Protokolu o vypořádání připomínek bude způsob vypořádání jednotlivých připomínek a požadavků ze strany Zhotovitele a způsob zapracování připomínek do příslušné části dokumentace. Dokument o vypořádání připomínek musí být při převzetí díla podepsán Objednatelem.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změn v soupisu prací během zadávacího řízení na zhotovení stavby, projektant provede aktualizaci (P) v rozsahu všech příloh dokumentace, kterých se tyto změny týkají. </w:t>
      </w:r>
    </w:p>
    <w:p w:rsidR="00CF67A6" w:rsidRDefault="00CF67A6" w:rsidP="00A106BF">
      <w:pPr>
        <w:pStyle w:val="Default"/>
        <w:numPr>
          <w:ilvl w:val="2"/>
          <w:numId w:val="58"/>
        </w:numPr>
        <w:jc w:val="both"/>
        <w:rPr>
          <w:color w:val="auto"/>
          <w:sz w:val="20"/>
          <w:szCs w:val="20"/>
        </w:rPr>
      </w:pPr>
      <w:r>
        <w:rPr>
          <w:color w:val="auto"/>
          <w:sz w:val="20"/>
          <w:szCs w:val="20"/>
        </w:rPr>
        <w:t xml:space="preserve">Soupisy prací (neoceněné), které jsou součástí jednotlivých SO a PS budou odpovídat obsahem a strukturou položkovým rozpočtům, které jsou přílohou dokumentace část G – Náklady stavby.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povinnosti Autorského dozoru bude vypracování souhrnného rozpočtu stavby ve stádiu 4 - po zadávacím řízení na zhotovení stavby a souhrnných rozpočtů ve stádiu 5 při změně během výstavby, dle směrnice č. 20/2004 v platném znění.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Díla bude také následující smluvní zajištění: </w:t>
      </w:r>
    </w:p>
    <w:p w:rsidR="008749AA" w:rsidRPr="008749AA" w:rsidRDefault="00CF67A6" w:rsidP="00A106BF">
      <w:pPr>
        <w:pStyle w:val="Default"/>
        <w:numPr>
          <w:ilvl w:val="0"/>
          <w:numId w:val="68"/>
        </w:numPr>
        <w:spacing w:after="60"/>
        <w:ind w:left="1077" w:hanging="357"/>
        <w:jc w:val="both"/>
        <w:rPr>
          <w:color w:val="auto"/>
          <w:sz w:val="20"/>
          <w:szCs w:val="20"/>
        </w:rPr>
      </w:pPr>
      <w:r w:rsidRPr="008749AA">
        <w:rPr>
          <w:color w:val="auto"/>
          <w:sz w:val="20"/>
          <w:szCs w:val="20"/>
        </w:rPr>
        <w:t xml:space="preserve">smlouvy o převodu nemovitých věcí nebo jejich částí (pozemků a staveb, nejsou-li součástí pozemku), součástí a příslušenství včetně strojů nebo jiných upevněných zařízení ve smyslu ust. § 508 občanského zákoníku, uzavřené s vlastníky (či jinými oprávněnými osobami) trvale dotčených nemovitých věcí včetně zajištění jejich ověřeného podpisu (kupní smlouvy a smlouvy převodu práva hospodaření) </w:t>
      </w:r>
    </w:p>
    <w:p w:rsidR="00CF67A6" w:rsidRPr="008749AA" w:rsidRDefault="00CF67A6" w:rsidP="00A106BF">
      <w:pPr>
        <w:pStyle w:val="Default"/>
        <w:numPr>
          <w:ilvl w:val="0"/>
          <w:numId w:val="68"/>
        </w:numPr>
        <w:spacing w:after="60"/>
        <w:ind w:left="1077" w:hanging="357"/>
        <w:jc w:val="both"/>
        <w:rPr>
          <w:color w:val="auto"/>
          <w:sz w:val="20"/>
          <w:szCs w:val="20"/>
        </w:rPr>
      </w:pPr>
      <w:r w:rsidRPr="008749AA">
        <w:rPr>
          <w:color w:val="auto"/>
          <w:sz w:val="20"/>
          <w:szCs w:val="20"/>
        </w:rPr>
        <w:t xml:space="preserve">smlouvy prokazující právo provést stavbu, zejm. zřízením práva stavby včetně závazku uzavřít po skončení stavby na zastavěné pozemky smlouvu o převodu nemovitých věcí,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o smlouvě budoucí o zřízení věcného břemene - služebnosti či smlouvu o zřízení věcného břemene - </w:t>
      </w:r>
      <w:r w:rsidRPr="008749AA">
        <w:rPr>
          <w:color w:val="auto"/>
          <w:sz w:val="20"/>
          <w:szCs w:val="20"/>
        </w:rPr>
        <w:t xml:space="preserve">služebnosti </w:t>
      </w:r>
      <w:r>
        <w:rPr>
          <w:color w:val="auto"/>
          <w:sz w:val="20"/>
          <w:szCs w:val="20"/>
        </w:rPr>
        <w:t xml:space="preserve">k nemovité věci nebo její části uzavřené s vlastníky (či jinými oprávněnými osobami) nebo smlouvy o plnění mající povahu věcného břemene - služebnosti,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o smlouvách budoucích o přenechání pozemků či jiných věcí jinému (smlouva o výprose, výpůjčce, nájmu či pachtu),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na dočasné zábory stavbou dotčených nemovitých věcí nebo jejich částí (týká se pouze dočasných záborů souvisejících s technologickým postupem předepsaným Zhotoviteli stavby projektem – </w:t>
      </w:r>
      <w:r w:rsidR="005F2DC1">
        <w:rPr>
          <w:color w:val="auto"/>
          <w:sz w:val="20"/>
          <w:szCs w:val="20"/>
        </w:rPr>
        <w:t>zásady organizace výstavby („Z</w:t>
      </w:r>
      <w:r>
        <w:rPr>
          <w:color w:val="auto"/>
          <w:sz w:val="20"/>
          <w:szCs w:val="20"/>
        </w:rPr>
        <w:t xml:space="preserve">OV“)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o právu k stavebním úpravám nebo demolici cizích objektů (mimo majetek SŽDC)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o budoucí smlouvě uzavřené s budoucími provozovateli dokončených stavebních objektů a provozních souborů, které budou obsahovat způsob a podmínky převzetí těchto objektů včetně pozemků nebo jejich částí do vlastnictví nebo užívání příslušných. </w:t>
      </w:r>
    </w:p>
    <w:p w:rsidR="00CF67A6" w:rsidRDefault="00CF67A6" w:rsidP="00A106BF">
      <w:pPr>
        <w:pStyle w:val="Default"/>
        <w:ind w:left="729" w:firstLine="348"/>
        <w:jc w:val="both"/>
        <w:rPr>
          <w:color w:val="auto"/>
          <w:sz w:val="20"/>
          <w:szCs w:val="20"/>
        </w:rPr>
      </w:pPr>
      <w:r>
        <w:rPr>
          <w:color w:val="auto"/>
          <w:sz w:val="20"/>
          <w:szCs w:val="20"/>
        </w:rPr>
        <w:t xml:space="preserve">výše uvedené smlouvy, budou vyhotoveny v souladu s platnými právními předpisy. </w:t>
      </w:r>
    </w:p>
    <w:p w:rsidR="003E6688" w:rsidRDefault="00CF67A6" w:rsidP="00A106BF">
      <w:pPr>
        <w:pStyle w:val="Default"/>
        <w:numPr>
          <w:ilvl w:val="2"/>
          <w:numId w:val="58"/>
        </w:numPr>
        <w:jc w:val="both"/>
        <w:rPr>
          <w:color w:val="auto"/>
          <w:sz w:val="20"/>
          <w:szCs w:val="20"/>
        </w:rPr>
      </w:pPr>
      <w:r w:rsidRPr="00A106BF">
        <w:rPr>
          <w:color w:val="auto"/>
          <w:sz w:val="20"/>
          <w:szCs w:val="20"/>
        </w:rPr>
        <w:t>V rámci smluvního zajištění stavby je Zhotovitel povinen v případě trvale dotčených nemovitých věcí nebo jejich</w:t>
      </w:r>
      <w:r>
        <w:rPr>
          <w:color w:val="auto"/>
          <w:sz w:val="20"/>
          <w:szCs w:val="20"/>
        </w:rPr>
        <w:t xml:space="preserve"> částí (pozemků a staveb, nejsou-li součástí pozemku) před přípravou první kupní smlouvy nebo smlouvy o budoucí smlouvě kupní zjistit, zda se na stavbu aplikuje zákon č. 416/2009 Sb.</w:t>
      </w:r>
      <w:r w:rsidR="00A66AE1">
        <w:rPr>
          <w:color w:val="auto"/>
          <w:sz w:val="20"/>
          <w:szCs w:val="20"/>
        </w:rPr>
        <w:t xml:space="preserve"> v platném znění.</w:t>
      </w:r>
    </w:p>
    <w:p w:rsidR="00CF67A6" w:rsidRDefault="003E6688" w:rsidP="00A106BF">
      <w:pPr>
        <w:pStyle w:val="Default"/>
        <w:numPr>
          <w:ilvl w:val="2"/>
          <w:numId w:val="58"/>
        </w:numPr>
        <w:jc w:val="both"/>
        <w:rPr>
          <w:color w:val="auto"/>
          <w:sz w:val="20"/>
          <w:szCs w:val="20"/>
        </w:rPr>
      </w:pPr>
      <w:r>
        <w:rPr>
          <w:color w:val="auto"/>
          <w:sz w:val="20"/>
          <w:szCs w:val="20"/>
        </w:rPr>
        <w:t xml:space="preserve"> </w:t>
      </w:r>
      <w:r w:rsidR="00CF67A6">
        <w:rPr>
          <w:color w:val="auto"/>
          <w:sz w:val="20"/>
          <w:szCs w:val="20"/>
        </w:rPr>
        <w:t>Tento postup se nevztahuje na uzavírání smluv nebo budoucích smluv o zřízení věcných břemen</w:t>
      </w:r>
      <w:r w:rsidR="00A66AE1">
        <w:rPr>
          <w:color w:val="auto"/>
          <w:sz w:val="20"/>
          <w:szCs w:val="20"/>
        </w:rPr>
        <w:t>.</w:t>
      </w:r>
      <w:r w:rsidR="00CF67A6">
        <w:rPr>
          <w:color w:val="auto"/>
          <w:sz w:val="20"/>
          <w:szCs w:val="20"/>
        </w:rPr>
        <w:t xml:space="preserve"> </w:t>
      </w:r>
    </w:p>
    <w:p w:rsidR="00CF67A6" w:rsidRDefault="00CF67A6" w:rsidP="00A106BF">
      <w:pPr>
        <w:pStyle w:val="Default"/>
        <w:numPr>
          <w:ilvl w:val="2"/>
          <w:numId w:val="58"/>
        </w:numPr>
        <w:spacing w:after="97"/>
        <w:jc w:val="both"/>
        <w:rPr>
          <w:color w:val="auto"/>
          <w:sz w:val="20"/>
          <w:szCs w:val="20"/>
        </w:rPr>
      </w:pPr>
      <w:r>
        <w:rPr>
          <w:color w:val="auto"/>
          <w:sz w:val="20"/>
          <w:szCs w:val="20"/>
        </w:rPr>
        <w:lastRenderedPageBreak/>
        <w:t xml:space="preserve">Na plnění povinností Zhotovitele ke smluvnímu zajištění se přiměřeně užijí ustanovení § 2445 občanského zákoníku. Úplata (provize) je součástí Ceny Díla, a to včetně nákladů spojených s plněním uvedených povinností Zhotovitele. </w:t>
      </w:r>
    </w:p>
    <w:p w:rsidR="00CF67A6" w:rsidRDefault="00CF67A6" w:rsidP="00A106BF">
      <w:pPr>
        <w:pStyle w:val="Default"/>
        <w:numPr>
          <w:ilvl w:val="2"/>
          <w:numId w:val="58"/>
        </w:numPr>
        <w:spacing w:after="97"/>
        <w:jc w:val="both"/>
        <w:rPr>
          <w:color w:val="auto"/>
          <w:sz w:val="20"/>
          <w:szCs w:val="20"/>
        </w:rPr>
      </w:pPr>
      <w:r>
        <w:rPr>
          <w:color w:val="auto"/>
          <w:sz w:val="20"/>
          <w:szCs w:val="20"/>
        </w:rPr>
        <w:t xml:space="preserve">Doklady týkající se smluvního zajištění (viz. 2.2.15, 2.2.20), budou současně s dokumentací předány Objednateli v kopiích jako součást přílohy I – Geodetická dokumentace – Majetkoprávní část, dle požadavku směrnice č. 11/2006. Originály dokladů budou předány v samostatné složce opatřené soupisem předávaných dokladů. Kupní smlouvy a Smlouvy o zřízení věcného břemene – služebnosti předá, za účelem zápisu do katastru nemovitosti, Zhotovitel Objednateli neprodleně po jejich uzavření. </w:t>
      </w:r>
    </w:p>
    <w:p w:rsidR="00CF67A6" w:rsidRDefault="00CF67A6" w:rsidP="00A106BF">
      <w:pPr>
        <w:pStyle w:val="Default"/>
        <w:numPr>
          <w:ilvl w:val="2"/>
          <w:numId w:val="58"/>
        </w:numPr>
        <w:jc w:val="both"/>
        <w:rPr>
          <w:color w:val="auto"/>
          <w:sz w:val="20"/>
          <w:szCs w:val="20"/>
        </w:rPr>
      </w:pPr>
      <w:r>
        <w:rPr>
          <w:color w:val="auto"/>
          <w:sz w:val="20"/>
          <w:szCs w:val="20"/>
        </w:rPr>
        <w:t xml:space="preserve">Pro smluvní zajištění (viz. 2.2.15, 2.2.20) poskytne Objednatel Zhotoviteli součinnost při uzavírání smluv, poskytne mu vzorové smlouvy na jednotlivé typy smluv. Objednatel poskytne Zhotoviteli i součinnost při výběru znalce v oboru oceňování nemovitostí, kteří se Zhotovitelem smluvně zajistí zpracování potřebných posudků pro smluvní agendu majetkoprávní části. Pokud se Zhotoviteli nepodaří ve lhůtě 90 dnů ode dne následujícím po doručení návrhu na uzavření smlouvy vlastníkovi či jiné oprávněné osobě uzavřít smlouvu o získání práv k pozemku nebo ke stavbě, předá Zhotovitel Objednateli dle jeho požadavku veškeré podklady pro podání žádosti o zahájení vyvlastňovacího řízení, příp. žaloby na zrušení spoluvlastnictví. </w:t>
      </w:r>
    </w:p>
    <w:p w:rsidR="00CF67A6" w:rsidRDefault="00CF67A6" w:rsidP="00A106BF">
      <w:pPr>
        <w:pStyle w:val="Default"/>
        <w:jc w:val="both"/>
        <w:rPr>
          <w:color w:val="auto"/>
          <w:sz w:val="20"/>
          <w:szCs w:val="20"/>
        </w:rPr>
      </w:pPr>
    </w:p>
    <w:p w:rsidR="00CF67A6" w:rsidRDefault="00CF67A6" w:rsidP="00A106BF">
      <w:pPr>
        <w:pStyle w:val="Default"/>
        <w:numPr>
          <w:ilvl w:val="1"/>
          <w:numId w:val="58"/>
        </w:numPr>
        <w:jc w:val="both"/>
        <w:rPr>
          <w:color w:val="auto"/>
          <w:sz w:val="22"/>
          <w:szCs w:val="22"/>
        </w:rPr>
      </w:pPr>
      <w:r>
        <w:rPr>
          <w:b/>
          <w:bCs/>
          <w:color w:val="auto"/>
          <w:sz w:val="22"/>
          <w:szCs w:val="22"/>
        </w:rPr>
        <w:t xml:space="preserve">Určení zástupců Objednatele a dalších dotčených osob k projednání dokumentace: </w:t>
      </w:r>
    </w:p>
    <w:p w:rsidR="00CF67A6" w:rsidRDefault="00CF67A6" w:rsidP="00A106BF">
      <w:pPr>
        <w:pStyle w:val="Default"/>
        <w:numPr>
          <w:ilvl w:val="2"/>
          <w:numId w:val="58"/>
        </w:numPr>
        <w:jc w:val="both"/>
        <w:rPr>
          <w:color w:val="auto"/>
          <w:sz w:val="20"/>
          <w:szCs w:val="20"/>
        </w:rPr>
      </w:pPr>
      <w:r>
        <w:rPr>
          <w:color w:val="auto"/>
          <w:sz w:val="20"/>
          <w:szCs w:val="20"/>
        </w:rPr>
        <w:t xml:space="preserve">S ohledem na povahu Díla si smluvní strany sjednávají, že Zhotovitel bude při projednávání dokumentace jednat přímo se specializovanými útvary Objednatele a dalších dotčených osob a orgánů. Projekt musí být projednán s níže uvedenými zástupci a profesními specialisty Objednatele, dále se zástupci dalších dotčených osob a s dotčenými orgány státní správy, případně fyzickými a právnickými osobami dle požadavků příslušného úřadu, vydávajícího stavební povolení. </w:t>
      </w:r>
    </w:p>
    <w:p w:rsidR="00CF67A6" w:rsidRDefault="00CF67A6" w:rsidP="00A106BF">
      <w:pPr>
        <w:pStyle w:val="Default"/>
        <w:numPr>
          <w:ilvl w:val="2"/>
          <w:numId w:val="58"/>
        </w:numPr>
        <w:jc w:val="both"/>
        <w:rPr>
          <w:color w:val="auto"/>
          <w:sz w:val="20"/>
          <w:szCs w:val="20"/>
        </w:rPr>
      </w:pPr>
      <w:r>
        <w:rPr>
          <w:b/>
          <w:bCs/>
          <w:color w:val="auto"/>
          <w:sz w:val="20"/>
          <w:szCs w:val="20"/>
        </w:rPr>
        <w:t xml:space="preserve">Organizační útvary GŘ SŽDC přizvání k projednání dokumentace: </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w:t>
      </w:r>
      <w:r w:rsidR="000369FE">
        <w:rPr>
          <w:sz w:val="20"/>
          <w:szCs w:val="20"/>
        </w:rPr>
        <w:t>správy majetku, Odbor stavební (O29)</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w:t>
      </w:r>
      <w:r w:rsidR="000369FE">
        <w:rPr>
          <w:sz w:val="20"/>
          <w:szCs w:val="20"/>
        </w:rPr>
        <w:t>správy majetku, Odbor správy nádraží (O28)</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provozuschopnosti dráhy, Odbor traťového hospodářství (O13), </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provozuschopnosti dráhy, Odbor provozuschopnosti (O15) - Oddělení životního prostředí, </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generálního ředitele, Odbor bezpečnosti a krizového řízení (O30). </w:t>
      </w:r>
    </w:p>
    <w:p w:rsidR="00CF67A6" w:rsidRDefault="00CF67A6" w:rsidP="00A106BF">
      <w:pPr>
        <w:pStyle w:val="Default"/>
        <w:numPr>
          <w:ilvl w:val="2"/>
          <w:numId w:val="58"/>
        </w:numPr>
        <w:jc w:val="both"/>
        <w:rPr>
          <w:color w:val="auto"/>
          <w:sz w:val="20"/>
          <w:szCs w:val="20"/>
        </w:rPr>
      </w:pPr>
      <w:r>
        <w:rPr>
          <w:b/>
          <w:bCs/>
          <w:color w:val="auto"/>
          <w:sz w:val="20"/>
          <w:szCs w:val="20"/>
        </w:rPr>
        <w:t xml:space="preserve">Organizační jednotky SŽDC přizvané k projednání dokumentace (OJ SŽDC): </w:t>
      </w:r>
    </w:p>
    <w:p w:rsidR="00CF67A6" w:rsidRDefault="00CF67A6" w:rsidP="00A106BF">
      <w:pPr>
        <w:pStyle w:val="Default"/>
        <w:numPr>
          <w:ilvl w:val="0"/>
          <w:numId w:val="73"/>
        </w:numPr>
        <w:ind w:left="1418"/>
        <w:jc w:val="both"/>
        <w:rPr>
          <w:color w:val="auto"/>
          <w:sz w:val="20"/>
          <w:szCs w:val="20"/>
        </w:rPr>
      </w:pPr>
      <w:r>
        <w:rPr>
          <w:color w:val="auto"/>
          <w:sz w:val="20"/>
          <w:szCs w:val="20"/>
        </w:rPr>
        <w:t xml:space="preserve">příslušná Stavební správa (SSZ a SSV) </w:t>
      </w:r>
    </w:p>
    <w:p w:rsidR="00CF67A6" w:rsidRDefault="00CF67A6" w:rsidP="00A106BF">
      <w:pPr>
        <w:pStyle w:val="Default"/>
        <w:numPr>
          <w:ilvl w:val="0"/>
          <w:numId w:val="73"/>
        </w:numPr>
        <w:ind w:left="1418"/>
        <w:jc w:val="both"/>
        <w:rPr>
          <w:color w:val="auto"/>
          <w:sz w:val="20"/>
          <w:szCs w:val="20"/>
        </w:rPr>
      </w:pPr>
      <w:r>
        <w:rPr>
          <w:color w:val="auto"/>
          <w:sz w:val="20"/>
          <w:szCs w:val="20"/>
        </w:rPr>
        <w:t xml:space="preserve">Správa železniční geodézie – SŽG (projednání a posouzení z hlediska souběhu zájmů vyplývajících z budoucího vlastnictví pozemků, z ÚAPŽDC, z geodetických základů (ŽBP), ze systému staničení, mapových podkladů), </w:t>
      </w:r>
    </w:p>
    <w:p w:rsidR="00CF67A6" w:rsidRDefault="00CF67A6" w:rsidP="00A106BF">
      <w:pPr>
        <w:pStyle w:val="Default"/>
        <w:numPr>
          <w:ilvl w:val="0"/>
          <w:numId w:val="73"/>
        </w:numPr>
        <w:ind w:left="1418"/>
        <w:jc w:val="both"/>
        <w:rPr>
          <w:color w:val="auto"/>
          <w:sz w:val="20"/>
          <w:szCs w:val="20"/>
        </w:rPr>
      </w:pPr>
      <w:r>
        <w:rPr>
          <w:color w:val="auto"/>
          <w:sz w:val="20"/>
          <w:szCs w:val="20"/>
        </w:rPr>
        <w:t xml:space="preserve">Správa železniční energetiky - SŽE, </w:t>
      </w:r>
    </w:p>
    <w:p w:rsidR="00CF67A6" w:rsidRDefault="00CF67A6" w:rsidP="00A106BF">
      <w:pPr>
        <w:pStyle w:val="Default"/>
        <w:numPr>
          <w:ilvl w:val="0"/>
          <w:numId w:val="73"/>
        </w:numPr>
        <w:ind w:left="1418"/>
        <w:jc w:val="both"/>
        <w:rPr>
          <w:color w:val="auto"/>
          <w:sz w:val="20"/>
          <w:szCs w:val="20"/>
        </w:rPr>
      </w:pPr>
      <w:r>
        <w:rPr>
          <w:color w:val="auto"/>
          <w:sz w:val="20"/>
          <w:szCs w:val="20"/>
        </w:rPr>
        <w:t xml:space="preserve">odborné složky příslušného OŘ </w:t>
      </w:r>
    </w:p>
    <w:p w:rsidR="00364DBF" w:rsidRDefault="00364DBF" w:rsidP="00A106BF">
      <w:pPr>
        <w:pStyle w:val="Default"/>
        <w:numPr>
          <w:ilvl w:val="0"/>
          <w:numId w:val="73"/>
        </w:numPr>
        <w:ind w:left="1418"/>
        <w:jc w:val="both"/>
        <w:rPr>
          <w:color w:val="auto"/>
          <w:sz w:val="20"/>
          <w:szCs w:val="20"/>
        </w:rPr>
      </w:pPr>
      <w:r>
        <w:rPr>
          <w:color w:val="auto"/>
          <w:sz w:val="20"/>
          <w:szCs w:val="20"/>
        </w:rPr>
        <w:t>Technická ústředna dopravní cesty</w:t>
      </w:r>
      <w:ins w:id="1" w:author="Neugebauer Tomáš, Ing. arch." w:date="2017-05-31T13:48:00Z">
        <w:r w:rsidR="00CA107D">
          <w:rPr>
            <w:color w:val="auto"/>
            <w:sz w:val="20"/>
            <w:szCs w:val="20"/>
          </w:rPr>
          <w:t xml:space="preserve"> - TÚDC</w:t>
        </w:r>
      </w:ins>
    </w:p>
    <w:p w:rsidR="00CF67A6" w:rsidRDefault="00CF67A6" w:rsidP="00A106BF">
      <w:pPr>
        <w:pStyle w:val="Default"/>
        <w:numPr>
          <w:ilvl w:val="2"/>
          <w:numId w:val="58"/>
        </w:numPr>
        <w:jc w:val="both"/>
        <w:rPr>
          <w:color w:val="auto"/>
          <w:sz w:val="20"/>
          <w:szCs w:val="20"/>
        </w:rPr>
      </w:pPr>
      <w:r>
        <w:rPr>
          <w:b/>
          <w:bCs/>
          <w:color w:val="auto"/>
          <w:sz w:val="20"/>
          <w:szCs w:val="20"/>
        </w:rPr>
        <w:t xml:space="preserve">ČD a.s. a jejich smluvní udržující organizace přizvané k projednání dokumentace: </w:t>
      </w:r>
    </w:p>
    <w:p w:rsidR="00CF67A6" w:rsidRDefault="00CF67A6" w:rsidP="00A106BF">
      <w:pPr>
        <w:pStyle w:val="Default"/>
        <w:numPr>
          <w:ilvl w:val="0"/>
          <w:numId w:val="74"/>
        </w:numPr>
        <w:ind w:left="1418"/>
        <w:jc w:val="both"/>
        <w:rPr>
          <w:color w:val="auto"/>
          <w:sz w:val="20"/>
          <w:szCs w:val="20"/>
        </w:rPr>
      </w:pPr>
      <w:r>
        <w:rPr>
          <w:color w:val="auto"/>
          <w:sz w:val="20"/>
          <w:szCs w:val="20"/>
        </w:rPr>
        <w:t xml:space="preserve">Odbor investic - O3 </w:t>
      </w:r>
    </w:p>
    <w:p w:rsidR="00CF67A6" w:rsidRDefault="00CF67A6" w:rsidP="00A106BF">
      <w:pPr>
        <w:pStyle w:val="Default"/>
        <w:numPr>
          <w:ilvl w:val="0"/>
          <w:numId w:val="74"/>
        </w:numPr>
        <w:ind w:left="1418"/>
        <w:jc w:val="both"/>
        <w:rPr>
          <w:color w:val="auto"/>
          <w:sz w:val="20"/>
          <w:szCs w:val="20"/>
        </w:rPr>
      </w:pPr>
      <w:r>
        <w:rPr>
          <w:color w:val="auto"/>
          <w:sz w:val="20"/>
          <w:szCs w:val="20"/>
        </w:rPr>
        <w:t xml:space="preserve">Odbor správy a prodeje majetku O32 </w:t>
      </w:r>
    </w:p>
    <w:p w:rsidR="00CF67A6" w:rsidRDefault="00CF67A6" w:rsidP="00A106BF">
      <w:pPr>
        <w:pStyle w:val="Default"/>
        <w:numPr>
          <w:ilvl w:val="0"/>
          <w:numId w:val="74"/>
        </w:numPr>
        <w:ind w:left="1418"/>
        <w:jc w:val="both"/>
        <w:rPr>
          <w:color w:val="auto"/>
          <w:sz w:val="20"/>
          <w:szCs w:val="20"/>
        </w:rPr>
      </w:pPr>
      <w:r>
        <w:rPr>
          <w:color w:val="auto"/>
          <w:sz w:val="20"/>
          <w:szCs w:val="20"/>
        </w:rPr>
        <w:t xml:space="preserve">ČD Telematika a.s. </w:t>
      </w:r>
    </w:p>
    <w:p w:rsidR="00CF67A6" w:rsidRDefault="00CF67A6" w:rsidP="00A106BF">
      <w:pPr>
        <w:pStyle w:val="Default"/>
        <w:numPr>
          <w:ilvl w:val="0"/>
          <w:numId w:val="74"/>
        </w:numPr>
        <w:ind w:left="1418"/>
        <w:jc w:val="both"/>
        <w:rPr>
          <w:color w:val="auto"/>
          <w:sz w:val="20"/>
          <w:szCs w:val="20"/>
        </w:rPr>
      </w:pPr>
      <w:r>
        <w:rPr>
          <w:color w:val="auto"/>
          <w:sz w:val="20"/>
          <w:szCs w:val="20"/>
        </w:rPr>
        <w:t xml:space="preserve">správce předmětného dotčeného majetku </w:t>
      </w:r>
    </w:p>
    <w:p w:rsidR="00CF67A6" w:rsidRDefault="00CF67A6" w:rsidP="00A106BF">
      <w:pPr>
        <w:pStyle w:val="Default"/>
        <w:numPr>
          <w:ilvl w:val="2"/>
          <w:numId w:val="58"/>
        </w:numPr>
        <w:jc w:val="both"/>
        <w:rPr>
          <w:color w:val="auto"/>
          <w:sz w:val="20"/>
          <w:szCs w:val="20"/>
        </w:rPr>
      </w:pPr>
      <w:r>
        <w:rPr>
          <w:b/>
          <w:bCs/>
          <w:color w:val="auto"/>
          <w:sz w:val="20"/>
          <w:szCs w:val="20"/>
        </w:rPr>
        <w:t xml:space="preserve">Objednavatelé dopravy ve veřejném zájmu (MD, Kraje) </w:t>
      </w:r>
    </w:p>
    <w:p w:rsidR="00CF67A6" w:rsidRDefault="00CF67A6" w:rsidP="00A106BF">
      <w:pPr>
        <w:pStyle w:val="Default"/>
        <w:numPr>
          <w:ilvl w:val="2"/>
          <w:numId w:val="58"/>
        </w:numPr>
        <w:jc w:val="both"/>
        <w:rPr>
          <w:color w:val="auto"/>
          <w:sz w:val="20"/>
          <w:szCs w:val="20"/>
        </w:rPr>
      </w:pPr>
      <w:r>
        <w:rPr>
          <w:b/>
          <w:bCs/>
          <w:color w:val="auto"/>
          <w:sz w:val="20"/>
          <w:szCs w:val="20"/>
        </w:rPr>
        <w:t xml:space="preserve">Dotčené orgány a osoby </w:t>
      </w:r>
      <w:r>
        <w:rPr>
          <w:color w:val="auto"/>
          <w:sz w:val="20"/>
          <w:szCs w:val="20"/>
        </w:rPr>
        <w:t xml:space="preserve">v rozsahu požadavků zákona č. 183/2006 Sb. a zákona č. 500/2004 Sb.. </w:t>
      </w:r>
    </w:p>
    <w:p w:rsidR="00CF67A6" w:rsidRDefault="00CF67A6" w:rsidP="00A106BF">
      <w:pPr>
        <w:pStyle w:val="Default"/>
        <w:jc w:val="both"/>
        <w:rPr>
          <w:color w:val="auto"/>
          <w:sz w:val="20"/>
          <w:szCs w:val="20"/>
        </w:rPr>
      </w:pPr>
    </w:p>
    <w:p w:rsidR="00CF67A6" w:rsidRDefault="00CF67A6" w:rsidP="00A106BF">
      <w:pPr>
        <w:pStyle w:val="Default"/>
        <w:numPr>
          <w:ilvl w:val="1"/>
          <w:numId w:val="58"/>
        </w:numPr>
        <w:jc w:val="both"/>
        <w:rPr>
          <w:color w:val="auto"/>
          <w:sz w:val="22"/>
          <w:szCs w:val="22"/>
        </w:rPr>
      </w:pPr>
      <w:r>
        <w:rPr>
          <w:b/>
          <w:bCs/>
          <w:color w:val="auto"/>
          <w:sz w:val="22"/>
          <w:szCs w:val="22"/>
        </w:rPr>
        <w:t xml:space="preserve">Autorský dozor </w:t>
      </w:r>
    </w:p>
    <w:p w:rsidR="00CF67A6" w:rsidRDefault="00CF67A6" w:rsidP="00A106BF">
      <w:pPr>
        <w:pStyle w:val="Default"/>
        <w:numPr>
          <w:ilvl w:val="2"/>
          <w:numId w:val="58"/>
        </w:numPr>
        <w:jc w:val="both"/>
        <w:rPr>
          <w:color w:val="auto"/>
          <w:sz w:val="20"/>
          <w:szCs w:val="20"/>
        </w:rPr>
      </w:pPr>
      <w:r>
        <w:rPr>
          <w:color w:val="auto"/>
          <w:sz w:val="20"/>
          <w:szCs w:val="20"/>
        </w:rPr>
        <w:t>Na základě požadavku stavebního zákona bude součástí povinnosti Zhotovitele i činnosti spojené s výkonem Autorského dozoru projektanta v průběhu přípravy a realizace díla dle zákona č. 360/1992 Sb.. Náplní práce AD je dodržení hlavních zásad celkového řešení projektu stavby a udržení souladu mezi jednotlivými částmi dokumentace stavby. Jako zpracovatel dokumentace pro stavební povolení bude AD vykonávat zejména činnosti</w:t>
      </w:r>
      <w:r w:rsidR="00960A48">
        <w:rPr>
          <w:color w:val="auto"/>
          <w:sz w:val="20"/>
          <w:szCs w:val="20"/>
        </w:rPr>
        <w:t xml:space="preserve"> popsané v příloze č. 2 této stmlouvy. </w:t>
      </w:r>
    </w:p>
    <w:p w:rsidR="00CF67A6" w:rsidRDefault="00CF67A6" w:rsidP="00A106BF">
      <w:pPr>
        <w:pStyle w:val="Default"/>
        <w:jc w:val="both"/>
        <w:rPr>
          <w:color w:val="auto"/>
          <w:sz w:val="20"/>
          <w:szCs w:val="20"/>
        </w:rPr>
      </w:pPr>
    </w:p>
    <w:p w:rsidR="00CF67A6" w:rsidRDefault="00CF67A6" w:rsidP="00A106BF">
      <w:pPr>
        <w:pStyle w:val="Default"/>
        <w:numPr>
          <w:ilvl w:val="0"/>
          <w:numId w:val="58"/>
        </w:numPr>
        <w:jc w:val="both"/>
        <w:rPr>
          <w:color w:val="auto"/>
          <w:sz w:val="23"/>
          <w:szCs w:val="23"/>
        </w:rPr>
      </w:pPr>
      <w:r>
        <w:rPr>
          <w:b/>
          <w:bCs/>
          <w:color w:val="auto"/>
          <w:sz w:val="23"/>
          <w:szCs w:val="23"/>
        </w:rPr>
        <w:t xml:space="preserve">POŽADAVKY NA ROZSAH A ČLENĚNÍ DOKUMENTACE </w:t>
      </w:r>
    </w:p>
    <w:p w:rsidR="00CF67A6" w:rsidRDefault="00CF67A6" w:rsidP="00A106BF">
      <w:pPr>
        <w:pStyle w:val="Default"/>
        <w:numPr>
          <w:ilvl w:val="2"/>
          <w:numId w:val="58"/>
        </w:numPr>
        <w:jc w:val="both"/>
        <w:rPr>
          <w:color w:val="auto"/>
          <w:sz w:val="20"/>
          <w:szCs w:val="20"/>
        </w:rPr>
      </w:pPr>
      <w:r>
        <w:rPr>
          <w:color w:val="auto"/>
          <w:sz w:val="20"/>
          <w:szCs w:val="20"/>
        </w:rPr>
        <w:lastRenderedPageBreak/>
        <w:t xml:space="preserve">Členění (P) řeší vyhláška č. </w:t>
      </w:r>
      <w:r w:rsidR="00FD7EE7">
        <w:rPr>
          <w:color w:val="auto"/>
          <w:sz w:val="20"/>
          <w:szCs w:val="20"/>
        </w:rPr>
        <w:t>146</w:t>
      </w:r>
      <w:r w:rsidR="001D73D2">
        <w:rPr>
          <w:color w:val="auto"/>
          <w:sz w:val="20"/>
          <w:szCs w:val="20"/>
        </w:rPr>
        <w:t>/200</w:t>
      </w:r>
      <w:r w:rsidR="00FD7EE7">
        <w:rPr>
          <w:color w:val="auto"/>
          <w:sz w:val="20"/>
          <w:szCs w:val="20"/>
        </w:rPr>
        <w:t>8</w:t>
      </w:r>
      <w:r>
        <w:rPr>
          <w:color w:val="auto"/>
          <w:sz w:val="20"/>
          <w:szCs w:val="20"/>
        </w:rPr>
        <w:t xml:space="preserve">. a Směrnice SŽDC č. 11/2006, v případě, že jsou tyto dokumenty v rozporu, má přednost členění dle vyhlášky. </w:t>
      </w:r>
    </w:p>
    <w:p w:rsidR="00CF67A6" w:rsidRDefault="00CF67A6" w:rsidP="00A106BF">
      <w:pPr>
        <w:pStyle w:val="Default"/>
        <w:numPr>
          <w:ilvl w:val="2"/>
          <w:numId w:val="58"/>
        </w:numPr>
        <w:jc w:val="both"/>
        <w:rPr>
          <w:color w:val="auto"/>
          <w:sz w:val="20"/>
          <w:szCs w:val="20"/>
        </w:rPr>
      </w:pPr>
      <w:r>
        <w:rPr>
          <w:color w:val="auto"/>
          <w:sz w:val="20"/>
          <w:szCs w:val="20"/>
        </w:rPr>
        <w:t xml:space="preserve">Obsahová struktura, pojmenování a číslování jednotlivých stavebních objektů a provozních souborů bude vycházet ze schválené a odsouhlasené Přípravné dokumentace stavby. Změnu lze provést pouze se souhlasem Objednatele, a to jenom v případech, kdy změna negativně neovlivní schválené a vydané územní rozhodnutí a MD schválený „Záměr projektu“ stavby. Veškeré takto provedené změny musí být projednané a odsouhlasené. </w:t>
      </w:r>
    </w:p>
    <w:p w:rsidR="00CF67A6" w:rsidRDefault="00CF67A6" w:rsidP="00A106BF">
      <w:pPr>
        <w:pStyle w:val="Default"/>
        <w:numPr>
          <w:ilvl w:val="2"/>
          <w:numId w:val="58"/>
        </w:numPr>
        <w:jc w:val="both"/>
        <w:rPr>
          <w:color w:val="auto"/>
          <w:sz w:val="20"/>
          <w:szCs w:val="20"/>
        </w:rPr>
      </w:pPr>
      <w:r>
        <w:rPr>
          <w:color w:val="auto"/>
          <w:sz w:val="20"/>
          <w:szCs w:val="20"/>
        </w:rPr>
        <w:t xml:space="preserve">Nad rámec </w:t>
      </w:r>
      <w:r w:rsidR="00960A48">
        <w:rPr>
          <w:color w:val="auto"/>
          <w:sz w:val="20"/>
          <w:szCs w:val="20"/>
        </w:rPr>
        <w:t>Směrnice SŽDC č. 11/2006</w:t>
      </w:r>
      <w:r>
        <w:rPr>
          <w:color w:val="auto"/>
          <w:sz w:val="20"/>
          <w:szCs w:val="20"/>
        </w:rPr>
        <w:t xml:space="preserve"> a vyhlášky </w:t>
      </w:r>
      <w:r w:rsidR="00FD7EE7">
        <w:rPr>
          <w:color w:val="auto"/>
          <w:sz w:val="20"/>
          <w:szCs w:val="20"/>
        </w:rPr>
        <w:t>146</w:t>
      </w:r>
      <w:r w:rsidR="00960A48">
        <w:rPr>
          <w:color w:val="auto"/>
          <w:sz w:val="20"/>
          <w:szCs w:val="20"/>
        </w:rPr>
        <w:t>/200</w:t>
      </w:r>
      <w:r w:rsidR="00FD7EE7">
        <w:rPr>
          <w:color w:val="auto"/>
          <w:sz w:val="20"/>
          <w:szCs w:val="20"/>
        </w:rPr>
        <w:t>8</w:t>
      </w:r>
      <w:r w:rsidR="00960A48">
        <w:rPr>
          <w:color w:val="auto"/>
          <w:sz w:val="20"/>
          <w:szCs w:val="20"/>
        </w:rPr>
        <w:t xml:space="preserve"> Sb.</w:t>
      </w:r>
      <w:r>
        <w:rPr>
          <w:color w:val="auto"/>
          <w:sz w:val="20"/>
          <w:szCs w:val="20"/>
        </w:rPr>
        <w:t xml:space="preserve"> budou součástí dokumentace přílohy, které jsou vyžadované k podání žádosti na posouzení shody s technickými požadavky na interoperabilitu dle </w:t>
      </w:r>
      <w:r w:rsidR="00960A48">
        <w:rPr>
          <w:color w:val="auto"/>
          <w:sz w:val="20"/>
          <w:szCs w:val="20"/>
        </w:rPr>
        <w:t>platné legislativy:</w:t>
      </w:r>
      <w:r>
        <w:rPr>
          <w:color w:val="auto"/>
          <w:sz w:val="20"/>
          <w:szCs w:val="20"/>
        </w:rPr>
        <w:t xml:space="preserve"> </w:t>
      </w:r>
    </w:p>
    <w:p w:rsidR="00CF67A6" w:rsidRDefault="00CF67A6" w:rsidP="00A106BF">
      <w:pPr>
        <w:pStyle w:val="Default"/>
        <w:numPr>
          <w:ilvl w:val="3"/>
          <w:numId w:val="58"/>
        </w:numPr>
        <w:jc w:val="both"/>
        <w:rPr>
          <w:color w:val="auto"/>
          <w:sz w:val="20"/>
          <w:szCs w:val="20"/>
        </w:rPr>
      </w:pPr>
      <w:r>
        <w:rPr>
          <w:b/>
          <w:bCs/>
          <w:color w:val="auto"/>
          <w:sz w:val="20"/>
          <w:szCs w:val="20"/>
        </w:rPr>
        <w:t xml:space="preserve">ČÁST J – DOKUMENTACE PRO REGISTR SUBSYSTÉMU: </w:t>
      </w:r>
    </w:p>
    <w:p w:rsidR="00CF67A6" w:rsidRDefault="00CF67A6" w:rsidP="00A106BF">
      <w:pPr>
        <w:pStyle w:val="Default"/>
        <w:ind w:left="1418"/>
        <w:jc w:val="both"/>
        <w:rPr>
          <w:color w:val="auto"/>
          <w:sz w:val="20"/>
          <w:szCs w:val="20"/>
        </w:rPr>
      </w:pPr>
      <w:r>
        <w:rPr>
          <w:b/>
          <w:bCs/>
          <w:color w:val="auto"/>
          <w:sz w:val="20"/>
          <w:szCs w:val="20"/>
        </w:rPr>
        <w:t xml:space="preserve">Technická zpráva: </w:t>
      </w:r>
    </w:p>
    <w:p w:rsidR="00CF67A6" w:rsidRDefault="00CF67A6" w:rsidP="00A106BF">
      <w:pPr>
        <w:pStyle w:val="Default"/>
        <w:ind w:left="1418"/>
        <w:jc w:val="both"/>
        <w:rPr>
          <w:color w:val="auto"/>
          <w:sz w:val="20"/>
          <w:szCs w:val="20"/>
        </w:rPr>
      </w:pPr>
      <w:r>
        <w:rPr>
          <w:b/>
          <w:bCs/>
          <w:color w:val="auto"/>
          <w:sz w:val="20"/>
          <w:szCs w:val="20"/>
        </w:rPr>
        <w:t xml:space="preserve">- </w:t>
      </w:r>
      <w:r>
        <w:rPr>
          <w:color w:val="auto"/>
          <w:sz w:val="20"/>
          <w:szCs w:val="20"/>
        </w:rPr>
        <w:t xml:space="preserve">Souhrn všech podkladů a technických požadavků na interoperabilitu v jednotlivých subsystémech: infrastruktura (INS), energie (ENE) a v subsystému řízení a zabezpečení (CCS), </w:t>
      </w:r>
    </w:p>
    <w:p w:rsidR="00CF67A6" w:rsidRDefault="00CF67A6" w:rsidP="00A106BF">
      <w:pPr>
        <w:pStyle w:val="Default"/>
        <w:ind w:left="1418"/>
        <w:jc w:val="both"/>
        <w:rPr>
          <w:color w:val="auto"/>
          <w:sz w:val="20"/>
          <w:szCs w:val="20"/>
        </w:rPr>
      </w:pPr>
      <w:r>
        <w:rPr>
          <w:b/>
          <w:bCs/>
          <w:color w:val="auto"/>
          <w:sz w:val="20"/>
          <w:szCs w:val="20"/>
        </w:rPr>
        <w:t xml:space="preserve">Výkresová část: </w:t>
      </w:r>
    </w:p>
    <w:p w:rsidR="00CF67A6" w:rsidRDefault="00CF67A6" w:rsidP="00A106BF">
      <w:pPr>
        <w:pStyle w:val="Default"/>
        <w:ind w:left="1418"/>
        <w:jc w:val="both"/>
        <w:rPr>
          <w:color w:val="auto"/>
          <w:sz w:val="20"/>
          <w:szCs w:val="20"/>
        </w:rPr>
      </w:pPr>
      <w:r>
        <w:rPr>
          <w:b/>
          <w:bCs/>
          <w:color w:val="auto"/>
          <w:sz w:val="20"/>
          <w:szCs w:val="20"/>
        </w:rPr>
        <w:t xml:space="preserve">- Přehledná situace stavby </w:t>
      </w:r>
      <w:r>
        <w:rPr>
          <w:color w:val="auto"/>
          <w:sz w:val="20"/>
          <w:szCs w:val="20"/>
        </w:rPr>
        <w:t xml:space="preserve">(v měřítku 1 : 10 000), s vyznačením </w:t>
      </w:r>
      <w:r w:rsidR="00960A48">
        <w:rPr>
          <w:color w:val="auto"/>
          <w:sz w:val="20"/>
          <w:szCs w:val="20"/>
        </w:rPr>
        <w:t>komunikačních prostorů budovy a pro ně</w:t>
      </w:r>
      <w:r>
        <w:rPr>
          <w:color w:val="auto"/>
          <w:sz w:val="20"/>
          <w:szCs w:val="20"/>
        </w:rPr>
        <w:t xml:space="preserve"> dále schematicky znázornění, kde jsou umístěny významné body usnadňující </w:t>
      </w:r>
      <w:r w:rsidR="00A133F6">
        <w:rPr>
          <w:color w:val="auto"/>
          <w:sz w:val="20"/>
          <w:szCs w:val="20"/>
        </w:rPr>
        <w:t xml:space="preserve">veřejnosti </w:t>
      </w:r>
      <w:r>
        <w:rPr>
          <w:color w:val="auto"/>
          <w:sz w:val="20"/>
          <w:szCs w:val="20"/>
        </w:rPr>
        <w:t xml:space="preserve">orientaci a </w:t>
      </w:r>
      <w:r w:rsidR="00A133F6" w:rsidRPr="00A133F6">
        <w:rPr>
          <w:color w:val="auto"/>
          <w:sz w:val="20"/>
          <w:szCs w:val="20"/>
        </w:rPr>
        <w:t xml:space="preserve"> </w:t>
      </w:r>
      <w:r w:rsidR="00A133F6">
        <w:rPr>
          <w:color w:val="auto"/>
          <w:sz w:val="20"/>
          <w:szCs w:val="20"/>
        </w:rPr>
        <w:t>zařízení pro usnadnění přístupu osob s omezenou schopností pohybu a orientace</w:t>
      </w:r>
      <w:r>
        <w:rPr>
          <w:color w:val="auto"/>
          <w:sz w:val="20"/>
          <w:szCs w:val="20"/>
        </w:rPr>
        <w:t xml:space="preserve">. </w:t>
      </w:r>
    </w:p>
    <w:p w:rsidR="00CF67A6" w:rsidRDefault="00CF67A6" w:rsidP="00A106BF">
      <w:pPr>
        <w:pStyle w:val="Default"/>
        <w:numPr>
          <w:ilvl w:val="3"/>
          <w:numId w:val="58"/>
        </w:numPr>
        <w:jc w:val="both"/>
        <w:rPr>
          <w:color w:val="auto"/>
          <w:sz w:val="20"/>
          <w:szCs w:val="20"/>
        </w:rPr>
      </w:pPr>
      <w:r>
        <w:rPr>
          <w:b/>
          <w:bCs/>
          <w:color w:val="auto"/>
          <w:sz w:val="20"/>
          <w:szCs w:val="20"/>
        </w:rPr>
        <w:t xml:space="preserve">ČÁST K – DOKUMENATCE PRO POSOUZENÍ SHODY: </w:t>
      </w:r>
    </w:p>
    <w:p w:rsidR="00CF67A6" w:rsidRDefault="00CF67A6" w:rsidP="00A106BF">
      <w:pPr>
        <w:pStyle w:val="Default"/>
        <w:ind w:left="1418"/>
        <w:jc w:val="both"/>
        <w:rPr>
          <w:color w:val="auto"/>
          <w:sz w:val="20"/>
          <w:szCs w:val="20"/>
        </w:rPr>
      </w:pPr>
      <w:r>
        <w:rPr>
          <w:b/>
          <w:bCs/>
          <w:color w:val="auto"/>
          <w:sz w:val="20"/>
          <w:szCs w:val="20"/>
        </w:rPr>
        <w:t xml:space="preserve">Shoda součástí interoperability: </w:t>
      </w:r>
    </w:p>
    <w:p w:rsidR="00CF67A6" w:rsidRDefault="00CF67A6" w:rsidP="00A106BF">
      <w:pPr>
        <w:pStyle w:val="Default"/>
        <w:ind w:left="1418"/>
        <w:jc w:val="both"/>
        <w:rPr>
          <w:color w:val="auto"/>
          <w:sz w:val="20"/>
          <w:szCs w:val="20"/>
        </w:rPr>
      </w:pPr>
      <w:r>
        <w:rPr>
          <w:color w:val="auto"/>
          <w:sz w:val="20"/>
          <w:szCs w:val="20"/>
        </w:rPr>
        <w:t xml:space="preserve">dle </w:t>
      </w:r>
      <w:r w:rsidR="00A133F6">
        <w:rPr>
          <w:color w:val="auto"/>
          <w:sz w:val="20"/>
          <w:szCs w:val="20"/>
        </w:rPr>
        <w:t>platné legislativy</w:t>
      </w:r>
      <w:r>
        <w:rPr>
          <w:color w:val="auto"/>
          <w:sz w:val="20"/>
          <w:szCs w:val="20"/>
        </w:rPr>
        <w:t xml:space="preserve"> se uvedou jmenovitě součásti interoperability a upřesní se požadavky na posuzování jejich shody v členění po jednotlivých subsystémech </w:t>
      </w:r>
      <w:r>
        <w:rPr>
          <w:i/>
          <w:iCs/>
          <w:color w:val="auto"/>
          <w:sz w:val="20"/>
          <w:szCs w:val="20"/>
        </w:rPr>
        <w:t>Infrastruktura, a Energie</w:t>
      </w:r>
      <w:r>
        <w:rPr>
          <w:color w:val="auto"/>
          <w:sz w:val="20"/>
          <w:szCs w:val="20"/>
        </w:rPr>
        <w:t xml:space="preserve">. Pokud není v </w:t>
      </w:r>
      <w:r>
        <w:rPr>
          <w:b/>
          <w:bCs/>
          <w:color w:val="auto"/>
          <w:sz w:val="20"/>
          <w:szCs w:val="20"/>
        </w:rPr>
        <w:t xml:space="preserve">ZTP </w:t>
      </w:r>
      <w:r>
        <w:rPr>
          <w:color w:val="auto"/>
          <w:sz w:val="20"/>
          <w:szCs w:val="20"/>
        </w:rPr>
        <w:t xml:space="preserve">jmenovitě uvedeno jinak, požadavky na posuzování vybraných stavebních výrobků, nezařazených do strukturálních subsystémů, se v P zrekapitulují jen obecným výčtem výrobků. </w:t>
      </w:r>
    </w:p>
    <w:p w:rsidR="00CF67A6" w:rsidRDefault="00CF67A6" w:rsidP="00A106BF">
      <w:pPr>
        <w:pStyle w:val="Default"/>
        <w:ind w:left="1418"/>
        <w:jc w:val="both"/>
        <w:rPr>
          <w:color w:val="auto"/>
          <w:sz w:val="20"/>
          <w:szCs w:val="20"/>
        </w:rPr>
      </w:pPr>
      <w:r>
        <w:rPr>
          <w:b/>
          <w:bCs/>
          <w:color w:val="auto"/>
          <w:sz w:val="20"/>
          <w:szCs w:val="20"/>
        </w:rPr>
        <w:t xml:space="preserve">Shoda subsystémů: </w:t>
      </w:r>
    </w:p>
    <w:p w:rsidR="00CF67A6" w:rsidRDefault="00CF67A6" w:rsidP="00A106BF">
      <w:pPr>
        <w:pStyle w:val="Default"/>
        <w:ind w:left="1418"/>
        <w:jc w:val="both"/>
        <w:rPr>
          <w:color w:val="auto"/>
          <w:sz w:val="20"/>
          <w:szCs w:val="20"/>
        </w:rPr>
      </w:pPr>
      <w:r>
        <w:rPr>
          <w:color w:val="auto"/>
          <w:sz w:val="20"/>
          <w:szCs w:val="20"/>
        </w:rPr>
        <w:t xml:space="preserve">dle </w:t>
      </w:r>
      <w:r w:rsidR="00A133F6">
        <w:rPr>
          <w:color w:val="auto"/>
          <w:sz w:val="20"/>
          <w:szCs w:val="20"/>
        </w:rPr>
        <w:t>platných předpisů</w:t>
      </w:r>
      <w:r>
        <w:rPr>
          <w:color w:val="auto"/>
          <w:sz w:val="20"/>
          <w:szCs w:val="20"/>
        </w:rPr>
        <w:t xml:space="preserve"> se dle členění na jednotlivé subsystémy upřesní požadavky na posuzování jejich shody v případě, že nejsou, kdy nejsou k dispozici příslušné TSI pro konvenční tratě. Sleduje se přitom následující časové členění posuzování shody: </w:t>
      </w:r>
    </w:p>
    <w:p w:rsidR="00CF67A6" w:rsidRDefault="00CF67A6" w:rsidP="00A106BF">
      <w:pPr>
        <w:pStyle w:val="Default"/>
        <w:numPr>
          <w:ilvl w:val="0"/>
          <w:numId w:val="75"/>
        </w:numPr>
        <w:ind w:left="1843"/>
        <w:jc w:val="both"/>
        <w:rPr>
          <w:color w:val="auto"/>
          <w:sz w:val="20"/>
          <w:szCs w:val="20"/>
        </w:rPr>
      </w:pPr>
      <w:r>
        <w:rPr>
          <w:color w:val="auto"/>
          <w:sz w:val="20"/>
          <w:szCs w:val="20"/>
        </w:rPr>
        <w:t xml:space="preserve">v projektu stavby, </w:t>
      </w:r>
    </w:p>
    <w:p w:rsidR="00CF67A6" w:rsidRDefault="00CF67A6" w:rsidP="00A106BF">
      <w:pPr>
        <w:pStyle w:val="Default"/>
        <w:numPr>
          <w:ilvl w:val="0"/>
          <w:numId w:val="75"/>
        </w:numPr>
        <w:ind w:left="1843"/>
        <w:jc w:val="both"/>
        <w:rPr>
          <w:color w:val="auto"/>
          <w:sz w:val="20"/>
          <w:szCs w:val="20"/>
        </w:rPr>
      </w:pPr>
      <w:r>
        <w:rPr>
          <w:color w:val="auto"/>
          <w:sz w:val="20"/>
          <w:szCs w:val="20"/>
        </w:rPr>
        <w:t xml:space="preserve">po dokončení realizační dokumentace, pokud u konkrétního subsystému je relevantní, </w:t>
      </w:r>
    </w:p>
    <w:p w:rsidR="00CF67A6" w:rsidRDefault="00CF67A6" w:rsidP="00A106BF">
      <w:pPr>
        <w:pStyle w:val="Default"/>
        <w:numPr>
          <w:ilvl w:val="0"/>
          <w:numId w:val="75"/>
        </w:numPr>
        <w:ind w:left="1843"/>
        <w:jc w:val="both"/>
        <w:rPr>
          <w:color w:val="auto"/>
          <w:sz w:val="20"/>
          <w:szCs w:val="20"/>
        </w:rPr>
      </w:pPr>
      <w:r>
        <w:rPr>
          <w:color w:val="auto"/>
          <w:sz w:val="20"/>
          <w:szCs w:val="20"/>
        </w:rPr>
        <w:t xml:space="preserve">ve stádiu realizace, </w:t>
      </w:r>
    </w:p>
    <w:p w:rsidR="00CF67A6" w:rsidRDefault="00CF67A6" w:rsidP="00A106BF">
      <w:pPr>
        <w:pStyle w:val="Default"/>
        <w:numPr>
          <w:ilvl w:val="0"/>
          <w:numId w:val="75"/>
        </w:numPr>
        <w:ind w:left="1843"/>
        <w:jc w:val="both"/>
        <w:rPr>
          <w:color w:val="auto"/>
          <w:sz w:val="20"/>
          <w:szCs w:val="20"/>
        </w:rPr>
      </w:pPr>
      <w:r>
        <w:rPr>
          <w:color w:val="auto"/>
          <w:sz w:val="20"/>
          <w:szCs w:val="20"/>
        </w:rPr>
        <w:t xml:space="preserve">při uvedení do provozu. </w:t>
      </w:r>
    </w:p>
    <w:p w:rsidR="00CF67A6" w:rsidRDefault="00CF67A6" w:rsidP="00A106BF">
      <w:pPr>
        <w:pStyle w:val="Default"/>
        <w:ind w:left="1418"/>
        <w:jc w:val="both"/>
        <w:rPr>
          <w:color w:val="auto"/>
          <w:sz w:val="20"/>
          <w:szCs w:val="20"/>
        </w:rPr>
      </w:pPr>
      <w:r>
        <w:rPr>
          <w:color w:val="auto"/>
          <w:sz w:val="20"/>
          <w:szCs w:val="20"/>
        </w:rPr>
        <w:t xml:space="preserve">V uvedeném časovém členění se pro jednotlivé strukturální subsystémy ve vhodné tabulkové formě postupně stanoví požadavky na všechny základní a další závazné parametry. Nejvyšší prioritu pro stanovení odchylek mají technické podklady, uvedené v příloze Vyhlášky (evropské specifikace). Při hodnocení shody subsystémů se přihlíží k vzájemným rozhraním subsystémů uvedených v </w:t>
      </w:r>
      <w:r w:rsidR="00A133F6">
        <w:rPr>
          <w:color w:val="auto"/>
          <w:sz w:val="20"/>
          <w:szCs w:val="20"/>
        </w:rPr>
        <w:t>platných předpisech</w:t>
      </w:r>
      <w:r>
        <w:rPr>
          <w:color w:val="auto"/>
          <w:sz w:val="20"/>
          <w:szCs w:val="20"/>
        </w:rPr>
        <w:t xml:space="preserve">. Proto je potřebné sledovat pro strukturální subsystémy vzájemnou provázanost požadavků ze všech subsystémů. Tato část dokumentace musí být připravena tak, aby bylo možno ji postupně aktualizovat v jednotlivých etapách výše uvedeného časového členění posuzování shody – předpokládá se následné podrobné dopracování pro fázi realizace stavby. </w:t>
      </w:r>
    </w:p>
    <w:p w:rsidR="00CF67A6" w:rsidRPr="003E6688" w:rsidRDefault="00CF67A6" w:rsidP="00A106BF">
      <w:pPr>
        <w:pStyle w:val="Default"/>
        <w:numPr>
          <w:ilvl w:val="3"/>
          <w:numId w:val="58"/>
        </w:numPr>
        <w:jc w:val="both"/>
        <w:rPr>
          <w:color w:val="auto"/>
          <w:sz w:val="20"/>
          <w:szCs w:val="20"/>
        </w:rPr>
      </w:pPr>
      <w:r w:rsidRPr="003E6688">
        <w:rPr>
          <w:color w:val="auto"/>
          <w:sz w:val="20"/>
          <w:szCs w:val="20"/>
        </w:rPr>
        <w:t xml:space="preserve">Na základě požadavků obecně platných právních předpisů ČR se doplňuje </w:t>
      </w:r>
      <w:r w:rsidR="003E6688">
        <w:rPr>
          <w:color w:val="auto"/>
          <w:sz w:val="20"/>
          <w:szCs w:val="20"/>
        </w:rPr>
        <w:t>požadavek interního předpisu</w:t>
      </w:r>
      <w:r w:rsidRPr="003E6688">
        <w:rPr>
          <w:color w:val="auto"/>
          <w:sz w:val="20"/>
          <w:szCs w:val="20"/>
        </w:rPr>
        <w:t xml:space="preserve">, následovně: </w:t>
      </w:r>
    </w:p>
    <w:p w:rsidR="00CF67A6" w:rsidRPr="003E6688" w:rsidRDefault="00CF67A6" w:rsidP="00A106BF">
      <w:pPr>
        <w:pStyle w:val="Default"/>
        <w:numPr>
          <w:ilvl w:val="0"/>
          <w:numId w:val="75"/>
        </w:numPr>
        <w:ind w:left="1843"/>
        <w:jc w:val="both"/>
        <w:rPr>
          <w:color w:val="auto"/>
          <w:sz w:val="20"/>
          <w:szCs w:val="20"/>
        </w:rPr>
      </w:pPr>
      <w:r w:rsidRPr="003E6688">
        <w:rPr>
          <w:color w:val="auto"/>
          <w:sz w:val="20"/>
          <w:szCs w:val="20"/>
        </w:rPr>
        <w:t>Součástí příloh jednotlivých stavebních objektů a provozních souborů bude soupis prací s vý</w:t>
      </w:r>
      <w:r w:rsidR="003E6688">
        <w:rPr>
          <w:color w:val="auto"/>
          <w:sz w:val="20"/>
          <w:szCs w:val="20"/>
        </w:rPr>
        <w:t>kazem výměr bez ocenění</w:t>
      </w:r>
      <w:r w:rsidRPr="003E6688">
        <w:rPr>
          <w:color w:val="auto"/>
          <w:sz w:val="20"/>
          <w:szCs w:val="20"/>
        </w:rPr>
        <w:t xml:space="preserve"> včetně technické specifikace s podrobným vymezením množství stavebních prací, konstrukcí, dodávek nebo služeb s uvedením postupu výpočtu celkového množství položek soupisu prací, </w:t>
      </w:r>
    </w:p>
    <w:p w:rsidR="00CF67A6" w:rsidRDefault="00CF67A6" w:rsidP="00A106BF">
      <w:pPr>
        <w:pStyle w:val="Default"/>
        <w:numPr>
          <w:ilvl w:val="0"/>
          <w:numId w:val="75"/>
        </w:numPr>
        <w:ind w:left="1843"/>
        <w:jc w:val="both"/>
        <w:rPr>
          <w:color w:val="auto"/>
          <w:sz w:val="20"/>
          <w:szCs w:val="20"/>
        </w:rPr>
      </w:pPr>
      <w:r w:rsidRPr="003E6688">
        <w:rPr>
          <w:color w:val="auto"/>
          <w:sz w:val="20"/>
          <w:szCs w:val="20"/>
        </w:rPr>
        <w:t>Součástí ČÁSTI G – NÁKLADY STAVBY bude oceněný soupis prací jednotlivých SO a PS s výkazem výměr s uvedeným názvem položky včetně technické</w:t>
      </w:r>
      <w:r w:rsidR="003E6688">
        <w:rPr>
          <w:color w:val="auto"/>
          <w:sz w:val="20"/>
          <w:szCs w:val="20"/>
        </w:rPr>
        <w:t xml:space="preserve"> specifikace dle požadavků </w:t>
      </w:r>
      <w:r w:rsidRPr="003E6688">
        <w:rPr>
          <w:color w:val="auto"/>
          <w:sz w:val="20"/>
          <w:szCs w:val="20"/>
        </w:rPr>
        <w:t>a souhrnný ro</w:t>
      </w:r>
      <w:r w:rsidR="003E6688">
        <w:rPr>
          <w:color w:val="auto"/>
          <w:sz w:val="20"/>
          <w:szCs w:val="20"/>
        </w:rPr>
        <w:t>zpočet stavby dle požadavku</w:t>
      </w:r>
      <w:r w:rsidRPr="003E6688">
        <w:rPr>
          <w:color w:val="auto"/>
          <w:sz w:val="20"/>
          <w:szCs w:val="20"/>
        </w:rPr>
        <w:t>.</w:t>
      </w:r>
      <w:r>
        <w:rPr>
          <w:color w:val="auto"/>
          <w:sz w:val="20"/>
          <w:szCs w:val="20"/>
        </w:rPr>
        <w:t xml:space="preserve"> </w:t>
      </w:r>
    </w:p>
    <w:p w:rsidR="008B2B86" w:rsidRPr="00EE39F8" w:rsidRDefault="008B2B86" w:rsidP="008B2B86">
      <w:pPr>
        <w:pStyle w:val="Default"/>
        <w:numPr>
          <w:ilvl w:val="3"/>
          <w:numId w:val="58"/>
        </w:numPr>
        <w:jc w:val="both"/>
        <w:rPr>
          <w:color w:val="auto"/>
          <w:sz w:val="20"/>
          <w:szCs w:val="20"/>
        </w:rPr>
      </w:pPr>
      <w:r w:rsidRPr="00EE39F8">
        <w:rPr>
          <w:color w:val="auto"/>
          <w:sz w:val="20"/>
          <w:szCs w:val="20"/>
        </w:rPr>
        <w:t>Zhotovitel se zavazuje v rámci jednotlivých podkladů graficky vymezit/zdůraznit ty části díla, které v případě realizace prací budou svojí podstatou technické zhodnocení majetku, pro určení, která část budoucího díla realizace prací bude z daňově účetního hlediska investičního charakteru. Práce investiční i opravné mohou být zpracovány i v jednom výkrese, textové zprávě, ale pro provádění stavebních prací na daných konstrukcích, zařízeních a výrobcích a jejich následnou fakturaci musí být rozlišitelné, jakého jsou dané konstrukce, zařízení a výrobky daňově účetního charakteru.</w:t>
      </w:r>
    </w:p>
    <w:p w:rsidR="008B2B86" w:rsidRDefault="008B2B86" w:rsidP="008B2B86">
      <w:pPr>
        <w:pStyle w:val="Default"/>
        <w:ind w:left="1701"/>
        <w:jc w:val="both"/>
        <w:rPr>
          <w:color w:val="auto"/>
          <w:sz w:val="20"/>
          <w:szCs w:val="20"/>
        </w:rPr>
      </w:pPr>
      <w:r>
        <w:rPr>
          <w:color w:val="auto"/>
          <w:sz w:val="20"/>
          <w:szCs w:val="22"/>
        </w:rPr>
        <w:lastRenderedPageBreak/>
        <w:t>Pro vymezenou část prací investičního charakteru bude vypracován samostatný soupis prací s výkazem výměr. Pro zbylou část prací opravného charakteru bude zpracován druhý soupis prací s výkazem výměr</w:t>
      </w:r>
      <w:r w:rsidRPr="00EE39F8" w:rsidDel="00614083">
        <w:rPr>
          <w:color w:val="auto"/>
          <w:sz w:val="20"/>
          <w:szCs w:val="20"/>
        </w:rPr>
        <w:t xml:space="preserve"> </w:t>
      </w:r>
    </w:p>
    <w:p w:rsidR="00CF67A6" w:rsidRDefault="00CF67A6" w:rsidP="00A106BF">
      <w:pPr>
        <w:pStyle w:val="Default"/>
        <w:jc w:val="both"/>
        <w:rPr>
          <w:color w:val="auto"/>
          <w:sz w:val="20"/>
          <w:szCs w:val="20"/>
        </w:rPr>
      </w:pPr>
    </w:p>
    <w:p w:rsidR="00CF67A6" w:rsidRDefault="00CF67A6" w:rsidP="00A106BF">
      <w:pPr>
        <w:pStyle w:val="Default"/>
        <w:numPr>
          <w:ilvl w:val="0"/>
          <w:numId w:val="58"/>
        </w:numPr>
        <w:jc w:val="both"/>
        <w:rPr>
          <w:color w:val="auto"/>
          <w:sz w:val="23"/>
          <w:szCs w:val="23"/>
        </w:rPr>
      </w:pPr>
      <w:r>
        <w:rPr>
          <w:b/>
          <w:bCs/>
          <w:color w:val="auto"/>
          <w:sz w:val="23"/>
          <w:szCs w:val="23"/>
        </w:rPr>
        <w:t xml:space="preserve">TECHNICKÉ POŽADAVKY NA ZPRACOVÁNÍ PROJEKTU STAVBY </w:t>
      </w:r>
    </w:p>
    <w:p w:rsidR="00CF67A6" w:rsidRDefault="00CF67A6" w:rsidP="00A106BF">
      <w:pPr>
        <w:pStyle w:val="Default"/>
        <w:numPr>
          <w:ilvl w:val="2"/>
          <w:numId w:val="58"/>
        </w:numPr>
        <w:jc w:val="both"/>
        <w:rPr>
          <w:color w:val="auto"/>
          <w:sz w:val="20"/>
          <w:szCs w:val="20"/>
        </w:rPr>
      </w:pPr>
      <w:r>
        <w:rPr>
          <w:color w:val="auto"/>
          <w:sz w:val="20"/>
          <w:szCs w:val="20"/>
        </w:rPr>
        <w:t xml:space="preserve">Základní rozsah a náplň (P) bude zpracován na základě výchozích podkladů, které jsou závaznými dokumenty a jsou součástí Zadávací dokumentace, Díl 3 – Výchozí podklady předávané zadavatelem. </w:t>
      </w:r>
    </w:p>
    <w:p w:rsidR="00CF67A6" w:rsidRDefault="00CF67A6" w:rsidP="00A106BF">
      <w:pPr>
        <w:pStyle w:val="Default"/>
        <w:numPr>
          <w:ilvl w:val="2"/>
          <w:numId w:val="58"/>
        </w:numPr>
        <w:jc w:val="both"/>
        <w:rPr>
          <w:color w:val="auto"/>
          <w:sz w:val="20"/>
          <w:szCs w:val="20"/>
        </w:rPr>
      </w:pPr>
      <w:r>
        <w:rPr>
          <w:color w:val="auto"/>
          <w:sz w:val="20"/>
          <w:szCs w:val="20"/>
        </w:rPr>
        <w:t xml:space="preserve">Pro Zhotovení (P) jsou </w:t>
      </w:r>
      <w:r>
        <w:rPr>
          <w:b/>
          <w:bCs/>
          <w:color w:val="auto"/>
          <w:sz w:val="20"/>
          <w:szCs w:val="20"/>
        </w:rPr>
        <w:t xml:space="preserve">závaznými podklady </w:t>
      </w:r>
      <w:r>
        <w:rPr>
          <w:color w:val="auto"/>
          <w:sz w:val="20"/>
          <w:szCs w:val="20"/>
        </w:rPr>
        <w:t>obecně platné právní předpisy ČR</w:t>
      </w:r>
      <w:r w:rsidR="00B0408A">
        <w:rPr>
          <w:color w:val="auto"/>
          <w:sz w:val="20"/>
          <w:szCs w:val="20"/>
        </w:rPr>
        <w:t xml:space="preserve">, zejména pak s požadavky </w:t>
      </w:r>
      <w:r w:rsidR="00B0408A" w:rsidRPr="00B0408A">
        <w:rPr>
          <w:color w:val="auto"/>
          <w:sz w:val="20"/>
          <w:szCs w:val="20"/>
        </w:rPr>
        <w:t>vyhl. č. 268/2009 Sb., o technických požadavcích na stavby v platném znění</w:t>
      </w:r>
      <w:r>
        <w:rPr>
          <w:color w:val="auto"/>
          <w:sz w:val="20"/>
          <w:szCs w:val="20"/>
        </w:rPr>
        <w:t xml:space="preserve">, dále pak platné interní dokumenty a předpisy SŽDC (jako například Směrnice, TKP, předpisy, zaváděcí listy, vzorové listy apod.), VTP, ZTP, normy TNŽ a ČSN, vše v platném znění. Objednatel umožňuje Zhotoviteli přístup ke všem svým interním dokumentům a předpisům (viz. kapitola 7). Při zpracování dokumentace si Zhotovitel zajistí veškeré výše uvedené </w:t>
      </w:r>
      <w:r>
        <w:rPr>
          <w:b/>
          <w:bCs/>
          <w:color w:val="auto"/>
          <w:sz w:val="20"/>
          <w:szCs w:val="20"/>
        </w:rPr>
        <w:t xml:space="preserve">závazné podklady </w:t>
      </w:r>
      <w:r>
        <w:rPr>
          <w:color w:val="auto"/>
          <w:sz w:val="20"/>
          <w:szCs w:val="20"/>
        </w:rPr>
        <w:t xml:space="preserve">na vlastní náklady a předmětnou dokumentaci stavby zpracuje v souladu s nimi. </w:t>
      </w:r>
    </w:p>
    <w:p w:rsidR="00CF67A6" w:rsidRDefault="00CF67A6" w:rsidP="00A106BF">
      <w:pPr>
        <w:pStyle w:val="Default"/>
        <w:numPr>
          <w:ilvl w:val="2"/>
          <w:numId w:val="58"/>
        </w:numPr>
        <w:jc w:val="both"/>
        <w:rPr>
          <w:color w:val="auto"/>
          <w:sz w:val="20"/>
          <w:szCs w:val="20"/>
        </w:rPr>
      </w:pPr>
      <w:r>
        <w:rPr>
          <w:color w:val="auto"/>
          <w:sz w:val="20"/>
          <w:szCs w:val="20"/>
        </w:rPr>
        <w:t xml:space="preserve">Základní rozsah navržených úprav musí odpovídat dle typu zařazení tratě interním směrnicím Objednatele. </w:t>
      </w:r>
    </w:p>
    <w:p w:rsidR="00CF67A6" w:rsidRPr="00A133F6" w:rsidRDefault="00CF67A6" w:rsidP="00A106BF">
      <w:pPr>
        <w:pStyle w:val="Default"/>
        <w:numPr>
          <w:ilvl w:val="2"/>
          <w:numId w:val="58"/>
        </w:numPr>
        <w:jc w:val="both"/>
        <w:rPr>
          <w:color w:val="auto"/>
          <w:sz w:val="20"/>
          <w:szCs w:val="20"/>
        </w:rPr>
      </w:pPr>
      <w:r>
        <w:rPr>
          <w:color w:val="auto"/>
          <w:sz w:val="20"/>
          <w:szCs w:val="20"/>
        </w:rPr>
        <w:t xml:space="preserve">Návrh technického řešení bude respektovat požadavky a připomínky orgánů státní správy, fyzických a právnických osob, s kterými byla přípravná dokumentace v průběhu zpracování a územního řízení (ÚR) </w:t>
      </w:r>
      <w:r w:rsidRPr="00A133F6">
        <w:rPr>
          <w:color w:val="auto"/>
          <w:sz w:val="20"/>
          <w:szCs w:val="20"/>
        </w:rPr>
        <w:t xml:space="preserve">projednána a požadavky vzešlé z podmínek ÚR, dále bude respektovat podmínky posuzovacího a schvalovacího protokolu přípravné dokumentace stavby. </w:t>
      </w:r>
    </w:p>
    <w:p w:rsidR="00CF67A6" w:rsidRDefault="00CF67A6" w:rsidP="00A106BF">
      <w:pPr>
        <w:pStyle w:val="Default"/>
        <w:numPr>
          <w:ilvl w:val="2"/>
          <w:numId w:val="58"/>
        </w:numPr>
        <w:jc w:val="both"/>
        <w:rPr>
          <w:color w:val="auto"/>
          <w:sz w:val="20"/>
          <w:szCs w:val="20"/>
        </w:rPr>
      </w:pPr>
      <w:r>
        <w:rPr>
          <w:color w:val="auto"/>
          <w:sz w:val="20"/>
          <w:szCs w:val="20"/>
        </w:rPr>
        <w:t>Součástí dokumentace bude zpracování soupisu prací jednotlivých SO a PS a souhrnného rozpočtu stavby, dle požadavku</w:t>
      </w:r>
      <w:r w:rsidR="005A62EC">
        <w:rPr>
          <w:color w:val="auto"/>
          <w:sz w:val="20"/>
          <w:szCs w:val="20"/>
        </w:rPr>
        <w:t xml:space="preserve"> příslušné interní směrnice Objednatele</w:t>
      </w:r>
      <w:r>
        <w:rPr>
          <w:color w:val="auto"/>
          <w:sz w:val="20"/>
          <w:szCs w:val="20"/>
        </w:rPr>
        <w:t xml:space="preserve">. Obsahovou náplní musí být rozpočet v souladu z podrobného soupisu prací dle požadavků </w:t>
      </w:r>
      <w:r w:rsidR="005A62EC">
        <w:rPr>
          <w:color w:val="auto"/>
          <w:sz w:val="20"/>
          <w:szCs w:val="20"/>
        </w:rPr>
        <w:t xml:space="preserve">vyhlášky </w:t>
      </w:r>
      <w:r w:rsidR="007631F4">
        <w:rPr>
          <w:color w:val="auto"/>
          <w:sz w:val="20"/>
          <w:szCs w:val="20"/>
        </w:rPr>
        <w:t>169/2016</w:t>
      </w:r>
      <w:r w:rsidR="005A62EC">
        <w:rPr>
          <w:color w:val="auto"/>
          <w:sz w:val="20"/>
          <w:szCs w:val="20"/>
        </w:rPr>
        <w:t xml:space="preserve"> Sb.,</w:t>
      </w:r>
      <w:r>
        <w:rPr>
          <w:color w:val="auto"/>
          <w:sz w:val="20"/>
          <w:szCs w:val="20"/>
        </w:rPr>
        <w:t xml:space="preserve"> zejména dostatečném a přesném popisu technických specifikací jednotlivých položek, v podrobnostech jednoznačně vymezujících obsah požadovaných stavebních prací, dodávek či služeb a umožňující stejné ocenění tohoto obsahu. Součástí bude i výkaz výměr s uvedením postupu výpočtu celkového množství položek soupisu prací včetně podkladů z kterých lze uvedené množství prověřit. Na základě rozhodnutí Centrální komise Ministerstva dopravy ze dne 17. 1. 2014 je pro stavby pozemních komunikací a pro železniční stavby závazné použití aktualizovaných Oborových třídníků stavebních konstrukcí a prací (viz. www.sfdi.cz), které jsou cenovou soustavou ve smyslu vyhlášku </w:t>
      </w:r>
      <w:r w:rsidR="007631F4">
        <w:rPr>
          <w:color w:val="auto"/>
          <w:sz w:val="20"/>
          <w:szCs w:val="20"/>
        </w:rPr>
        <w:t>169/2016</w:t>
      </w:r>
      <w:r>
        <w:rPr>
          <w:color w:val="auto"/>
          <w:sz w:val="20"/>
          <w:szCs w:val="20"/>
        </w:rPr>
        <w:t xml:space="preserve"> Sb., kterou se stanoví podrobnosti vymezení předmětu veřejné zakázky na stavební práce a rozsah soupisu stavebních prací, dodávek a služeb s výkazem výměr. V případě, že pro činnosti zařazené do SO a PS nemají oborové třídníky odpovídající položky, budou tyto oceněny ve volně dostupné Cenové soustavě nebo v nových samostatných položkách (tzv. R-položky). Projektant je povinen u takovýchto položek uvést technické specifikace s přesným popisem specifikujícím dodávku materiálu nebo výrobku s jednoznačným popisem materiálu nebo výrobku s uvedením technických parametrů nebo vlastností požadovaného materiálu nebo výrobku. Technické specifikace oborových třídníků jsou součástí oborových třídníků, a proto není třeba tyto technické specifikace dodávat jako součást tištěné verze. </w:t>
      </w:r>
    </w:p>
    <w:p w:rsidR="00B55031" w:rsidRDefault="00B55031" w:rsidP="00B55031">
      <w:pPr>
        <w:pStyle w:val="Default"/>
        <w:numPr>
          <w:ilvl w:val="2"/>
          <w:numId w:val="58"/>
        </w:numPr>
        <w:jc w:val="both"/>
        <w:rPr>
          <w:color w:val="auto"/>
          <w:sz w:val="20"/>
          <w:szCs w:val="20"/>
        </w:rPr>
      </w:pPr>
      <w:r>
        <w:rPr>
          <w:color w:val="auto"/>
          <w:sz w:val="20"/>
          <w:szCs w:val="20"/>
        </w:rPr>
        <w:t xml:space="preserve">Položkové rozpočty jednotlivých SO a PS budou zpracované v souladu s vyhláškou č. 169/2016 , přičemž vedlejší rozpočtové náklady (VRN) budou </w:t>
      </w:r>
      <w:r w:rsidRPr="003A7099">
        <w:rPr>
          <w:color w:val="auto"/>
          <w:sz w:val="20"/>
          <w:szCs w:val="20"/>
        </w:rPr>
        <w:t>uvedeny v</w:t>
      </w:r>
      <w:r>
        <w:rPr>
          <w:color w:val="auto"/>
          <w:sz w:val="20"/>
          <w:szCs w:val="20"/>
        </w:rPr>
        <w:t> </w:t>
      </w:r>
      <w:r w:rsidRPr="003A7099">
        <w:rPr>
          <w:color w:val="auto"/>
          <w:sz w:val="20"/>
          <w:szCs w:val="20"/>
        </w:rPr>
        <w:t>samostatném</w:t>
      </w:r>
      <w:r>
        <w:rPr>
          <w:color w:val="auto"/>
          <w:sz w:val="20"/>
          <w:szCs w:val="20"/>
        </w:rPr>
        <w:t xml:space="preserve"> soupisu. To znamená, že </w:t>
      </w:r>
      <w:r w:rsidRPr="003A7099">
        <w:rPr>
          <w:color w:val="auto"/>
          <w:sz w:val="20"/>
          <w:szCs w:val="20"/>
        </w:rPr>
        <w:t xml:space="preserve">tento samostatný soupis </w:t>
      </w:r>
      <w:r>
        <w:rPr>
          <w:color w:val="auto"/>
          <w:sz w:val="20"/>
          <w:szCs w:val="20"/>
        </w:rPr>
        <w:t xml:space="preserve">v sobě musí zahrnovat veškeré činnosti a požadavky související s vybudováním, provozem a likvidací zařízení staveniště, ztížené podmínky výstavby související s umístěním stavby provozními nebo dopravními omezeními a to v rozsahu daném směrnicí č. 20/2004, včetně: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režijních nákladů Zhotovitele,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práva a náklady na přístupové cesty, použité pozemky, zařízení staveniště a jejich průběžné čištění a následné uvedení do původního stavu mimo opatření zajišťovaných Objednatelem,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náklady na veškerá pojištění,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zkoušky, testy, vzorky požadované zadávací dokumentací,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poplatky, daně a cla,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potřebné energie,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dopravní opatření a značení vzniklá činností Zhotovitele mimo opatření zajišťovaných Objednatelem,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správní poplatky na likvidaci odpadů,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jakékoli ostatní náklady vyplývající ze zadávacích podmínek. </w:t>
      </w:r>
    </w:p>
    <w:p w:rsidR="00CF67A6" w:rsidRDefault="00B55031" w:rsidP="00B55031">
      <w:pPr>
        <w:pStyle w:val="Default"/>
        <w:numPr>
          <w:ilvl w:val="2"/>
          <w:numId w:val="58"/>
        </w:numPr>
        <w:jc w:val="both"/>
        <w:rPr>
          <w:color w:val="auto"/>
          <w:sz w:val="20"/>
          <w:szCs w:val="20"/>
        </w:rPr>
      </w:pPr>
      <w:r>
        <w:rPr>
          <w:color w:val="auto"/>
          <w:sz w:val="20"/>
          <w:szCs w:val="20"/>
        </w:rPr>
        <w:lastRenderedPageBreak/>
        <w:t xml:space="preserve">Vedlejší rozpočtové náklady stavby zahrnuté v jednotlivých položkách příslušných SO a PS </w:t>
      </w:r>
      <w:r w:rsidRPr="003A7099">
        <w:rPr>
          <w:color w:val="auto"/>
          <w:sz w:val="20"/>
          <w:szCs w:val="20"/>
        </w:rPr>
        <w:t xml:space="preserve">(tedy společné pro celou stavbu) </w:t>
      </w:r>
      <w:r>
        <w:rPr>
          <w:color w:val="auto"/>
          <w:sz w:val="20"/>
          <w:szCs w:val="20"/>
        </w:rPr>
        <w:t xml:space="preserve">musí být v rámci projektové dokumentace </w:t>
      </w:r>
      <w:r w:rsidRPr="003A7099">
        <w:rPr>
          <w:color w:val="auto"/>
          <w:sz w:val="20"/>
          <w:szCs w:val="20"/>
        </w:rPr>
        <w:t xml:space="preserve">včetně soupisů </w:t>
      </w:r>
      <w:r>
        <w:rPr>
          <w:color w:val="auto"/>
          <w:sz w:val="20"/>
          <w:szCs w:val="20"/>
        </w:rPr>
        <w:t>dohledatelné</w:t>
      </w:r>
      <w:r w:rsidR="00CF67A6">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Náklady na ztížené podmínky výstavby se stanovují pouze u těch SO a PS jejichž výstavba je jimi prokazatelně zatížena. V technické zprávě příslušných SO a PS musí být vždy popsán rozsah a odůvodnění vlivu ztížených podmínek výstavby a rozsah vlivu zařízení staveniště na položkový rozpočet. </w:t>
      </w:r>
    </w:p>
    <w:p w:rsidR="00CF67A6" w:rsidRDefault="00CF67A6" w:rsidP="00A106BF">
      <w:pPr>
        <w:pStyle w:val="Default"/>
        <w:numPr>
          <w:ilvl w:val="2"/>
          <w:numId w:val="58"/>
        </w:numPr>
        <w:jc w:val="both"/>
        <w:rPr>
          <w:color w:val="auto"/>
          <w:sz w:val="20"/>
          <w:szCs w:val="20"/>
        </w:rPr>
      </w:pPr>
      <w:r>
        <w:rPr>
          <w:color w:val="auto"/>
          <w:sz w:val="20"/>
          <w:szCs w:val="20"/>
        </w:rPr>
        <w:t xml:space="preserve">Samostatnou položkou uvedenou mimo položkový rozpočet jednotlivých SO a PS, budou dle </w:t>
      </w:r>
      <w:r w:rsidR="004E5594">
        <w:rPr>
          <w:color w:val="auto"/>
          <w:sz w:val="20"/>
          <w:szCs w:val="20"/>
        </w:rPr>
        <w:t xml:space="preserve">vyhlášky </w:t>
      </w:r>
      <w:r w:rsidR="007631F4">
        <w:rPr>
          <w:color w:val="auto"/>
          <w:sz w:val="20"/>
          <w:szCs w:val="20"/>
        </w:rPr>
        <w:t>169/2016</w:t>
      </w:r>
      <w:r w:rsidR="004E5594">
        <w:rPr>
          <w:color w:val="auto"/>
          <w:sz w:val="20"/>
          <w:szCs w:val="20"/>
        </w:rPr>
        <w:t xml:space="preserve"> Sb. </w:t>
      </w:r>
      <w:r>
        <w:rPr>
          <w:color w:val="auto"/>
          <w:sz w:val="20"/>
          <w:szCs w:val="20"/>
        </w:rPr>
        <w:t xml:space="preserve">ostatní rozpočtové náklady, tj. ostatní náklady spojené s plněním povinností zhotovitele stavby vyplývající z jiných podmínek neuvedených v položkových rozpočtech stavebních objektů, inženýrských objektů, nebo provozních souborů a které zahrnují: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geodetická činnost, která není obsažená v jednotlivých SO a PS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realizační dokumentace,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dokumentace skutečného provedení včetně geodetického zaměření, skutečného provedení a dodání geometrických plánů,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koordinátor BOZP v realizaci,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ekologický dozor v realizaci pokud je vyžadován,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zajištění notifikace v realizaci.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musí svojí koncepcí a obsahovou náplní provést důslednou koordinaci s dalšími stavbami SŽDC, cizích investorů na pozemcích SŽDC a ČD a v ochranném pásmu dráhy a stavbami se stavbou na dotčeném území. </w:t>
      </w:r>
    </w:p>
    <w:p w:rsidR="00CF67A6" w:rsidRDefault="00CF67A6" w:rsidP="00A106BF">
      <w:pPr>
        <w:pStyle w:val="Default"/>
        <w:numPr>
          <w:ilvl w:val="2"/>
          <w:numId w:val="58"/>
        </w:numPr>
        <w:jc w:val="both"/>
        <w:rPr>
          <w:color w:val="auto"/>
          <w:sz w:val="20"/>
          <w:szCs w:val="20"/>
        </w:rPr>
      </w:pPr>
      <w:r>
        <w:rPr>
          <w:color w:val="auto"/>
          <w:sz w:val="20"/>
          <w:szCs w:val="20"/>
        </w:rPr>
        <w:t>Dokumentace musí provést koordinaci a spolupráci se správci dotčených energetických zařízení dle požadavků</w:t>
      </w:r>
      <w:r w:rsidR="004E5594">
        <w:rPr>
          <w:color w:val="auto"/>
          <w:sz w:val="20"/>
          <w:szCs w:val="20"/>
        </w:rPr>
        <w:t xml:space="preserve"> platné legislativy</w:t>
      </w: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musí provést koordinaci a spolupráci se správci dotčených elektronických komunikací dle </w:t>
      </w:r>
      <w:r w:rsidR="004E5594">
        <w:rPr>
          <w:color w:val="auto"/>
          <w:sz w:val="20"/>
          <w:szCs w:val="20"/>
        </w:rPr>
        <w:t>platné legislativy.</w:t>
      </w: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V dokumentaci budou jednoznačně specifikovaná technická zařízení určená k provozuschopné části stavby s návrhem podmínek pro zavedení zkušebního provozu a stanovení jeho délky.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musí jasně a komplexně s důslednou vnitřní koordinací, řešit základní postupy výstavby, požadavky na výlukové časy, případně jiná omezení železničního provozu, uzavírky komunikací, zařízení staveniště a všechny další náležitosti související s prováděním stavby, doložené v příloze </w:t>
      </w:r>
      <w:r w:rsidR="005F2DC1">
        <w:rPr>
          <w:color w:val="auto"/>
          <w:sz w:val="20"/>
          <w:szCs w:val="20"/>
        </w:rPr>
        <w:t>Z</w:t>
      </w:r>
      <w:r>
        <w:rPr>
          <w:color w:val="auto"/>
          <w:sz w:val="20"/>
          <w:szCs w:val="20"/>
        </w:rPr>
        <w:t xml:space="preserve">OV, přičemž veškeré navržené postupy musí být projednané.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bude respektovat majetkové poměry mezi ČD a SŽDC a podle toho bude uspořádána. </w:t>
      </w:r>
    </w:p>
    <w:p w:rsidR="00CF67A6" w:rsidRDefault="00CF67A6" w:rsidP="00A106BF">
      <w:pPr>
        <w:pStyle w:val="Default"/>
        <w:numPr>
          <w:ilvl w:val="2"/>
          <w:numId w:val="58"/>
        </w:numPr>
        <w:jc w:val="both"/>
        <w:rPr>
          <w:color w:val="auto"/>
          <w:sz w:val="20"/>
          <w:szCs w:val="20"/>
        </w:rPr>
      </w:pPr>
      <w:r>
        <w:rPr>
          <w:color w:val="auto"/>
          <w:sz w:val="20"/>
          <w:szCs w:val="20"/>
        </w:rPr>
        <w:t xml:space="preserve">Pro majetkoprávní vypořádání stavby zajistí Zhotovitel vypracování geometrických plánů v souladu požadavky příslušných právních předpisů. </w:t>
      </w:r>
    </w:p>
    <w:p w:rsidR="00CF67A6" w:rsidRDefault="00CF67A6" w:rsidP="00A106BF">
      <w:pPr>
        <w:pStyle w:val="Default"/>
        <w:numPr>
          <w:ilvl w:val="2"/>
          <w:numId w:val="58"/>
        </w:numPr>
        <w:jc w:val="both"/>
        <w:rPr>
          <w:color w:val="auto"/>
          <w:sz w:val="20"/>
          <w:szCs w:val="20"/>
        </w:rPr>
      </w:pPr>
      <w:r>
        <w:rPr>
          <w:color w:val="auto"/>
          <w:sz w:val="20"/>
          <w:szCs w:val="20"/>
        </w:rPr>
        <w:t>Dokumentace navrhne řešení na vhodné ekonomické využití čisté výkopové zeminy pro vlastní účely stavby s provedenou a doloženou koordinací j</w:t>
      </w:r>
      <w:r w:rsidR="005F2DC1">
        <w:rPr>
          <w:color w:val="auto"/>
          <w:sz w:val="20"/>
          <w:szCs w:val="20"/>
        </w:rPr>
        <w:t>ednotlivých stavebních postupů Z</w:t>
      </w:r>
      <w:r>
        <w:rPr>
          <w:color w:val="auto"/>
          <w:sz w:val="20"/>
          <w:szCs w:val="20"/>
        </w:rPr>
        <w:t xml:space="preserve">OV, přičemž musí jasně stanovit způsob nakládání s odpady dle </w:t>
      </w:r>
      <w:r w:rsidR="0040027A">
        <w:rPr>
          <w:color w:val="auto"/>
          <w:sz w:val="20"/>
          <w:szCs w:val="20"/>
        </w:rPr>
        <w:t>platné legislativy</w:t>
      </w:r>
      <w:r>
        <w:rPr>
          <w:color w:val="auto"/>
          <w:sz w:val="20"/>
          <w:szCs w:val="20"/>
        </w:rPr>
        <w:t xml:space="preserve"> s přehledným zatříděním a doloženým odborným stanoviskem pověřené osoby na hodnocení nebezpečných vlastností odpadů. Dokumentace také navrhne alternativní možnosti uložení nekontaminovaného odpadu s cílem snížit náklady na odvoz a uložení na skládce. Vliv stavby na životní prostředí, část odpady a nakládání s odpady, doložit také do technických zpráv jednotlivých SO a PS.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vzniku vyzískaného materiálu bude přesně stanoven rozsah a množství ostatního vyzískaného materiálu k dalšímu možnému využití a manipulaci s ním dle </w:t>
      </w:r>
      <w:r w:rsidR="0040027A">
        <w:rPr>
          <w:color w:val="auto"/>
          <w:sz w:val="20"/>
          <w:szCs w:val="20"/>
        </w:rPr>
        <w:t>interních předpisů Objednatele.</w:t>
      </w: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potřeby kácení bude Zhotovitel (P) respektovat příslušné právní předpisy. Za účelem stanovení rozsahu a kvality kácené zeleně bude zaktualizován dendrologický průzkum z PD na současný stav, který bude sloužit jako podklad pro povolení ke kácení dřevin rostoucích mimo les. Závěr Dendrologického průzkumu bude obsahovat přesný seznam dřevin a zapojených porostů mimolesní zeleně kácených v režimu povolení ke kácení . Rozhodnutí o povolení ke kácení zajistí Zhotovitel projekčních prací. </w:t>
      </w:r>
    </w:p>
    <w:p w:rsidR="00CF67A6" w:rsidRDefault="00CF67A6" w:rsidP="00A106BF">
      <w:pPr>
        <w:pStyle w:val="Default"/>
        <w:numPr>
          <w:ilvl w:val="2"/>
          <w:numId w:val="58"/>
        </w:numPr>
        <w:jc w:val="both"/>
        <w:rPr>
          <w:color w:val="auto"/>
          <w:sz w:val="20"/>
          <w:szCs w:val="20"/>
        </w:rPr>
      </w:pPr>
      <w:r>
        <w:rPr>
          <w:color w:val="auto"/>
          <w:sz w:val="20"/>
          <w:szCs w:val="20"/>
        </w:rPr>
        <w:t xml:space="preserve">Při zpracování projektu bude </w:t>
      </w:r>
      <w:r w:rsidR="00DE3795">
        <w:rPr>
          <w:color w:val="auto"/>
          <w:sz w:val="20"/>
          <w:szCs w:val="20"/>
        </w:rPr>
        <w:t>zpracováno</w:t>
      </w:r>
      <w:r>
        <w:rPr>
          <w:color w:val="auto"/>
          <w:sz w:val="20"/>
          <w:szCs w:val="20"/>
        </w:rPr>
        <w:t xml:space="preserve"> Akustické posouzení z PD dle případných změn a požadavků vyplývajících z připomínek. V úvodu bude předmětná stavba popsána ve vztahu k vedení železniční trati. Dále bude popsána platná legislativa a vyselektovány hygienické limity týkající se stavby. V případě prokazatelného překročení hygienických limitů hluku (pro chráněný vnitřní prostor staveb, chráněný venkovní prostor staveb a chráněný venkovní prostor) dle </w:t>
      </w:r>
      <w:r w:rsidR="0040027A">
        <w:rPr>
          <w:color w:val="auto"/>
          <w:sz w:val="20"/>
          <w:szCs w:val="20"/>
        </w:rPr>
        <w:t>platné legislativy</w:t>
      </w:r>
      <w:r>
        <w:rPr>
          <w:color w:val="auto"/>
          <w:sz w:val="20"/>
          <w:szCs w:val="20"/>
        </w:rPr>
        <w:t xml:space="preserve">, budou do technického řešení doplněna protihluková opatření pro splnění příslušného hygienického limitu (pokud jsou z technického a ekonomického hlediska možné). </w:t>
      </w:r>
    </w:p>
    <w:p w:rsidR="00CF67A6" w:rsidRDefault="00CF67A6" w:rsidP="00A106BF">
      <w:pPr>
        <w:pStyle w:val="Default"/>
        <w:numPr>
          <w:ilvl w:val="2"/>
          <w:numId w:val="58"/>
        </w:numPr>
        <w:jc w:val="both"/>
        <w:rPr>
          <w:color w:val="auto"/>
          <w:sz w:val="20"/>
          <w:szCs w:val="20"/>
        </w:rPr>
      </w:pPr>
      <w:r>
        <w:rPr>
          <w:color w:val="auto"/>
          <w:sz w:val="20"/>
          <w:szCs w:val="20"/>
        </w:rPr>
        <w:lastRenderedPageBreak/>
        <w:t xml:space="preserve">Součástí Akustického posouzení bude měření hluku z provozu. Měření bude použito jako podklad pro vypracování akustického posouzení a ověření výpočtového modelu. Měřicí body budou charakterizovat zájmové </w:t>
      </w:r>
      <w:r w:rsidR="0040027A">
        <w:rPr>
          <w:color w:val="auto"/>
          <w:sz w:val="20"/>
          <w:szCs w:val="20"/>
        </w:rPr>
        <w:t xml:space="preserve">prostory </w:t>
      </w:r>
      <w:r>
        <w:rPr>
          <w:color w:val="auto"/>
          <w:sz w:val="20"/>
          <w:szCs w:val="20"/>
        </w:rPr>
        <w:t xml:space="preserve">a budou navrženy se souhlasem Objednatele. Pokud Objednatel nestanoví jinak, bude provedeno 24hodinové synchronní měření v době optimálního rozsahu dopravy. Hodnotí se výsledná hodnota zjištěna měřením při umístění mikrofonu ve vzdálenosti 2 m (min. 0,5 m) od fasády posuzovaného objektu (před odrazivým povrchem) po odečtení korekce pro odraz od fasády k získání dopadajícího zvukového pole. Dále bude v protokolu z měření vypočtena kombinovaná rozšířená nejistota měření, která bude od výsledné naměřené hodnoty odečtena. Objednatel odsouhlasí výběr měřících bodů a bude informován o termínu měření. </w:t>
      </w:r>
    </w:p>
    <w:p w:rsidR="00CF67A6" w:rsidRDefault="00CF67A6" w:rsidP="00A106BF">
      <w:pPr>
        <w:pStyle w:val="Default"/>
        <w:numPr>
          <w:ilvl w:val="2"/>
          <w:numId w:val="58"/>
        </w:numPr>
        <w:jc w:val="both"/>
        <w:rPr>
          <w:color w:val="auto"/>
          <w:sz w:val="20"/>
          <w:szCs w:val="20"/>
        </w:rPr>
      </w:pPr>
      <w:r>
        <w:rPr>
          <w:color w:val="auto"/>
          <w:sz w:val="20"/>
          <w:szCs w:val="20"/>
        </w:rPr>
        <w:t xml:space="preserve">Budou navržena taková protihluková opatření, aby nedocházelo k překračování hygienických limitů. </w:t>
      </w:r>
    </w:p>
    <w:p w:rsidR="00CF67A6" w:rsidRDefault="00CF67A6" w:rsidP="00A106BF">
      <w:pPr>
        <w:pStyle w:val="Default"/>
        <w:numPr>
          <w:ilvl w:val="2"/>
          <w:numId w:val="58"/>
        </w:numPr>
        <w:jc w:val="both"/>
        <w:rPr>
          <w:color w:val="auto"/>
          <w:sz w:val="20"/>
          <w:szCs w:val="20"/>
        </w:rPr>
      </w:pPr>
      <w:r>
        <w:rPr>
          <w:color w:val="auto"/>
          <w:sz w:val="20"/>
          <w:szCs w:val="20"/>
        </w:rPr>
        <w:t xml:space="preserve">Bude zpracováno Akustické posouzení – hluk ze stavební činnosti na základě definovaných ploch pro zařízení staveniště, dopravních tras (včetně odvozů a dovozu materiálů), stavebních postupů, stavebních mechanismů atp. V závěru posouzení bude provedeno vyhodnocení a návrh případných protihlukových opatření. </w:t>
      </w:r>
    </w:p>
    <w:p w:rsidR="00CF67A6" w:rsidRDefault="00CF67A6" w:rsidP="00A106BF">
      <w:pPr>
        <w:pStyle w:val="Default"/>
        <w:numPr>
          <w:ilvl w:val="2"/>
          <w:numId w:val="58"/>
        </w:numPr>
        <w:jc w:val="both"/>
        <w:rPr>
          <w:color w:val="auto"/>
          <w:sz w:val="20"/>
          <w:szCs w:val="20"/>
        </w:rPr>
      </w:pPr>
      <w:r>
        <w:rPr>
          <w:color w:val="auto"/>
          <w:sz w:val="20"/>
          <w:szCs w:val="20"/>
        </w:rPr>
        <w:t xml:space="preserve">Dále bude zpracováno vyhodnocení expozice vibracím dle naměřených dat v nejzasaženějších </w:t>
      </w:r>
      <w:r w:rsidR="0040027A">
        <w:rPr>
          <w:color w:val="auto"/>
          <w:sz w:val="20"/>
          <w:szCs w:val="20"/>
        </w:rPr>
        <w:t>prostorech</w:t>
      </w:r>
      <w:r>
        <w:rPr>
          <w:color w:val="auto"/>
          <w:sz w:val="20"/>
          <w:szCs w:val="20"/>
        </w:rPr>
        <w:t>. Bude provedeno měření hladiny zrychlení vibrací v chráněných vnitřních prostorech stavb</w:t>
      </w:r>
      <w:r w:rsidR="0040027A">
        <w:rPr>
          <w:color w:val="auto"/>
          <w:sz w:val="20"/>
          <w:szCs w:val="20"/>
        </w:rPr>
        <w:t>y</w:t>
      </w:r>
      <w:r>
        <w:rPr>
          <w:color w:val="auto"/>
          <w:sz w:val="20"/>
          <w:szCs w:val="20"/>
        </w:rPr>
        <w:t xml:space="preserve">. Součástí Vyhodnocení bude Protokol o měření, fotodokumentace a popis měřících bodů.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zpracování Dokumentace EIA v rámci PD musí být změny vstupních parametrů v (P) posouzeny s touto dokumentací. </w:t>
      </w:r>
    </w:p>
    <w:p w:rsidR="00CF67A6" w:rsidRDefault="00CF67A6" w:rsidP="00A106BF">
      <w:pPr>
        <w:pStyle w:val="Default"/>
        <w:numPr>
          <w:ilvl w:val="2"/>
          <w:numId w:val="58"/>
        </w:numPr>
        <w:jc w:val="both"/>
        <w:rPr>
          <w:color w:val="auto"/>
          <w:sz w:val="20"/>
          <w:szCs w:val="20"/>
        </w:rPr>
      </w:pPr>
      <w:r>
        <w:rPr>
          <w:color w:val="auto"/>
          <w:sz w:val="20"/>
          <w:szCs w:val="20"/>
        </w:rPr>
        <w:t xml:space="preserve">Veškerá navržená řešení, materiály a technologické postupy navržené projektem stavby musí umožnit využití technologií, dostupných na trhu a certifikovaných pro použití v České republice.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investiční akce na dráze celostátní navrhne projektant v rámci zpracování projektu stavby taková zařízení, která budou splňovat podmínky příslušných Technických specifikací interoperability (TSI) pro konvenční tratě v platném znění. </w:t>
      </w:r>
    </w:p>
    <w:p w:rsidR="00CF67A6" w:rsidRDefault="00CF67A6" w:rsidP="00A106BF">
      <w:pPr>
        <w:pStyle w:val="Default"/>
        <w:numPr>
          <w:ilvl w:val="2"/>
          <w:numId w:val="58"/>
        </w:numPr>
        <w:jc w:val="both"/>
        <w:rPr>
          <w:color w:val="auto"/>
          <w:sz w:val="20"/>
          <w:szCs w:val="20"/>
        </w:rPr>
      </w:pPr>
      <w:r>
        <w:rPr>
          <w:color w:val="auto"/>
          <w:sz w:val="20"/>
          <w:szCs w:val="20"/>
        </w:rPr>
        <w:t xml:space="preserve">Základní parametry prvků součástí interoperability a subsystémů použitých v evropském železničním systému musí zajistit dokonalou slučitelnost vlastností dopravní cesty dráhy s vlastnostmi kolejových vozidel a zabezpečit na tratích evropského železničního systému plynulé a bezpečné provozování drážní dopravy, požadovanou úroveň výkonnosti a kvality služeb při vynaložení přiměřených nákladů na provozování dráhy a drážní dopravy. </w:t>
      </w:r>
    </w:p>
    <w:p w:rsidR="00CF67A6" w:rsidRDefault="00CF67A6" w:rsidP="00A106BF">
      <w:pPr>
        <w:pStyle w:val="Default"/>
        <w:numPr>
          <w:ilvl w:val="2"/>
          <w:numId w:val="58"/>
        </w:numPr>
        <w:jc w:val="both"/>
        <w:rPr>
          <w:color w:val="auto"/>
          <w:sz w:val="20"/>
          <w:szCs w:val="20"/>
        </w:rPr>
      </w:pPr>
      <w:r>
        <w:rPr>
          <w:color w:val="auto"/>
          <w:sz w:val="20"/>
          <w:szCs w:val="20"/>
        </w:rPr>
        <w:t>Součástí dokumentace bude „</w:t>
      </w:r>
      <w:r>
        <w:rPr>
          <w:b/>
          <w:bCs/>
          <w:color w:val="auto"/>
          <w:sz w:val="20"/>
          <w:szCs w:val="20"/>
        </w:rPr>
        <w:t>Zpráva o posouzení bezpečnosti</w:t>
      </w:r>
      <w:r>
        <w:rPr>
          <w:color w:val="auto"/>
          <w:sz w:val="20"/>
          <w:szCs w:val="20"/>
        </w:rPr>
        <w:t xml:space="preserve">“ dle </w:t>
      </w:r>
      <w:r w:rsidR="0079408E">
        <w:rPr>
          <w:color w:val="auto"/>
          <w:sz w:val="20"/>
          <w:szCs w:val="20"/>
        </w:rPr>
        <w:t>platné Směrnice Evropského parlamentu a Rady.</w:t>
      </w: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povinnosti Zhotovitele je i zajištěné veškerých činností koordinátora bezpečnosti a ochrany zdraví při práci na staveništi ve fázi přípravy, tj. při zpracování projektu stavby, a to v souladu s platnou legislativou. </w:t>
      </w:r>
    </w:p>
    <w:p w:rsidR="00DE3795" w:rsidRPr="00831746" w:rsidRDefault="00DE3795" w:rsidP="00A106BF">
      <w:pPr>
        <w:pStyle w:val="Odstavecseseznamem"/>
        <w:numPr>
          <w:ilvl w:val="2"/>
          <w:numId w:val="58"/>
        </w:numPr>
        <w:autoSpaceDE w:val="0"/>
        <w:autoSpaceDN w:val="0"/>
        <w:adjustRightInd w:val="0"/>
        <w:spacing w:after="94" w:line="240" w:lineRule="auto"/>
        <w:jc w:val="both"/>
        <w:rPr>
          <w:rFonts w:ascii="Calibri" w:hAnsi="Calibri" w:cs="Calibri"/>
          <w:color w:val="000000"/>
          <w:sz w:val="20"/>
          <w:szCs w:val="20"/>
        </w:rPr>
      </w:pPr>
      <w:r w:rsidRPr="00831746">
        <w:rPr>
          <w:rFonts w:ascii="Calibri" w:hAnsi="Calibri" w:cs="Calibri"/>
          <w:color w:val="000000"/>
          <w:sz w:val="20"/>
          <w:szCs w:val="20"/>
        </w:rPr>
        <w:t xml:space="preserve">V průběhu zpracování PD si Zhotovitel ve spolupráci se správci TÚ zajistí archivní dokumentaci objektů dotčených stavbou a další podklady, nutné k návrhu technického řešení stavby. </w:t>
      </w:r>
    </w:p>
    <w:p w:rsidR="00DE3795" w:rsidRPr="00831746" w:rsidRDefault="00DE3795" w:rsidP="00A106BF">
      <w:pPr>
        <w:pStyle w:val="Odstavecseseznamem"/>
        <w:numPr>
          <w:ilvl w:val="2"/>
          <w:numId w:val="58"/>
        </w:numPr>
        <w:autoSpaceDE w:val="0"/>
        <w:autoSpaceDN w:val="0"/>
        <w:adjustRightInd w:val="0"/>
        <w:spacing w:after="94" w:line="240" w:lineRule="auto"/>
        <w:jc w:val="both"/>
        <w:rPr>
          <w:rFonts w:ascii="Calibri" w:hAnsi="Calibri" w:cs="Calibri"/>
          <w:color w:val="000000"/>
          <w:sz w:val="20"/>
          <w:szCs w:val="20"/>
        </w:rPr>
      </w:pPr>
      <w:r w:rsidRPr="00831746">
        <w:rPr>
          <w:rFonts w:ascii="Calibri" w:hAnsi="Calibri" w:cs="Calibri"/>
          <w:color w:val="000000"/>
          <w:sz w:val="20"/>
          <w:szCs w:val="20"/>
        </w:rPr>
        <w:t xml:space="preserve">Geodetické zaměření stávajícího stavu bude provedeno v rozsahu potřebném pro návrh technického řešení celé stavby v rozsahu a podrobnosti potřebném pro zpracování PD (pokud není v ZTP stanoveno jinak). </w:t>
      </w:r>
    </w:p>
    <w:p w:rsidR="00DE3795" w:rsidRPr="00831746" w:rsidRDefault="00DE3795" w:rsidP="00A106BF">
      <w:pPr>
        <w:pStyle w:val="Odstavecseseznamem"/>
        <w:numPr>
          <w:ilvl w:val="2"/>
          <w:numId w:val="58"/>
        </w:numPr>
        <w:autoSpaceDE w:val="0"/>
        <w:autoSpaceDN w:val="0"/>
        <w:adjustRightInd w:val="0"/>
        <w:spacing w:after="0" w:line="240" w:lineRule="auto"/>
        <w:jc w:val="both"/>
        <w:rPr>
          <w:rFonts w:ascii="Calibri" w:hAnsi="Calibri" w:cs="Calibri"/>
          <w:color w:val="000000"/>
          <w:sz w:val="20"/>
          <w:szCs w:val="20"/>
        </w:rPr>
      </w:pPr>
      <w:r w:rsidRPr="00831746">
        <w:rPr>
          <w:rFonts w:ascii="Calibri" w:hAnsi="Calibri" w:cs="Calibri"/>
          <w:color w:val="000000"/>
          <w:sz w:val="20"/>
          <w:szCs w:val="20"/>
        </w:rPr>
        <w:t xml:space="preserve">Součástí práce zhotovitele bude i zjištění stávajícího stavu inženýrských sítí v obvodu stavby. </w:t>
      </w:r>
    </w:p>
    <w:p w:rsidR="00CF67A6" w:rsidRDefault="00CF67A6" w:rsidP="00A106BF">
      <w:pPr>
        <w:pStyle w:val="Default"/>
        <w:jc w:val="both"/>
        <w:rPr>
          <w:color w:val="auto"/>
          <w:sz w:val="20"/>
          <w:szCs w:val="20"/>
        </w:rPr>
      </w:pPr>
    </w:p>
    <w:p w:rsidR="00CF67A6" w:rsidRDefault="00CF67A6" w:rsidP="00A106BF">
      <w:pPr>
        <w:pStyle w:val="Default"/>
        <w:numPr>
          <w:ilvl w:val="0"/>
          <w:numId w:val="58"/>
        </w:numPr>
        <w:jc w:val="both"/>
        <w:rPr>
          <w:color w:val="auto"/>
          <w:sz w:val="23"/>
          <w:szCs w:val="23"/>
        </w:rPr>
      </w:pPr>
      <w:r>
        <w:rPr>
          <w:b/>
          <w:bCs/>
          <w:color w:val="auto"/>
          <w:sz w:val="23"/>
          <w:szCs w:val="23"/>
        </w:rPr>
        <w:t xml:space="preserve">POŽADAVKY NA ZPRACOVÁNÍ GEODETICKÉ DOKUMENTACE </w:t>
      </w:r>
    </w:p>
    <w:p w:rsidR="00CF67A6" w:rsidRDefault="00CF67A6" w:rsidP="00A106BF">
      <w:pPr>
        <w:pStyle w:val="Default"/>
        <w:numPr>
          <w:ilvl w:val="1"/>
          <w:numId w:val="58"/>
        </w:numPr>
        <w:jc w:val="both"/>
        <w:rPr>
          <w:color w:val="auto"/>
          <w:sz w:val="22"/>
          <w:szCs w:val="22"/>
        </w:rPr>
      </w:pPr>
      <w:r>
        <w:rPr>
          <w:b/>
          <w:bCs/>
          <w:color w:val="auto"/>
          <w:sz w:val="22"/>
          <w:szCs w:val="22"/>
        </w:rPr>
        <w:t xml:space="preserve">Všeobecná ustanovení </w:t>
      </w:r>
    </w:p>
    <w:p w:rsidR="00CF67A6" w:rsidRDefault="00CF67A6" w:rsidP="00A106BF">
      <w:pPr>
        <w:pStyle w:val="Default"/>
        <w:numPr>
          <w:ilvl w:val="2"/>
          <w:numId w:val="58"/>
        </w:numPr>
        <w:jc w:val="both"/>
        <w:rPr>
          <w:color w:val="auto"/>
          <w:sz w:val="20"/>
          <w:szCs w:val="20"/>
        </w:rPr>
      </w:pPr>
      <w:r>
        <w:rPr>
          <w:color w:val="auto"/>
          <w:sz w:val="20"/>
          <w:szCs w:val="20"/>
        </w:rPr>
        <w:t xml:space="preserve">Geodetická dokumentace projektu stavby bude zpracovaná na základě platných norem, předpisů, vyhlášek a opatření, které jsou uvedeny v následujícím textu. Geodetická dokumentace musí zajistit dostatečný geodetický podklad pro provedení díla. </w:t>
      </w:r>
    </w:p>
    <w:p w:rsidR="00CF67A6" w:rsidRDefault="00CF67A6" w:rsidP="00A106BF">
      <w:pPr>
        <w:pStyle w:val="Default"/>
        <w:numPr>
          <w:ilvl w:val="2"/>
          <w:numId w:val="58"/>
        </w:numPr>
        <w:jc w:val="both"/>
        <w:rPr>
          <w:color w:val="auto"/>
          <w:sz w:val="20"/>
          <w:szCs w:val="20"/>
        </w:rPr>
      </w:pPr>
      <w:r>
        <w:rPr>
          <w:color w:val="auto"/>
          <w:sz w:val="20"/>
          <w:szCs w:val="20"/>
        </w:rPr>
        <w:t xml:space="preserve">Obsah geodetické dokumentace je shodný s vyhláškou č. </w:t>
      </w:r>
      <w:r w:rsidR="00FD7EE7">
        <w:rPr>
          <w:color w:val="auto"/>
          <w:sz w:val="20"/>
          <w:szCs w:val="20"/>
        </w:rPr>
        <w:t>146</w:t>
      </w:r>
      <w:r w:rsidR="00A133F6">
        <w:rPr>
          <w:color w:val="auto"/>
          <w:sz w:val="20"/>
          <w:szCs w:val="20"/>
        </w:rPr>
        <w:t>/200</w:t>
      </w:r>
      <w:r w:rsidR="00FD7EE7">
        <w:rPr>
          <w:color w:val="auto"/>
          <w:sz w:val="20"/>
          <w:szCs w:val="20"/>
        </w:rPr>
        <w:t>8</w:t>
      </w:r>
      <w:r>
        <w:rPr>
          <w:color w:val="auto"/>
          <w:sz w:val="20"/>
          <w:szCs w:val="20"/>
        </w:rPr>
        <w:t xml:space="preserve"> Sb. a se Směrnicí GŘ SŽDC č.11/2006. </w:t>
      </w:r>
    </w:p>
    <w:p w:rsidR="00CF67A6" w:rsidRDefault="00CF67A6" w:rsidP="00A106BF">
      <w:pPr>
        <w:pStyle w:val="Default"/>
        <w:jc w:val="both"/>
        <w:rPr>
          <w:color w:val="auto"/>
          <w:sz w:val="20"/>
          <w:szCs w:val="20"/>
        </w:rPr>
      </w:pPr>
    </w:p>
    <w:p w:rsidR="00CF67A6" w:rsidRDefault="00CF67A6" w:rsidP="00A106BF">
      <w:pPr>
        <w:pStyle w:val="Default"/>
        <w:numPr>
          <w:ilvl w:val="1"/>
          <w:numId w:val="58"/>
        </w:numPr>
        <w:jc w:val="both"/>
        <w:rPr>
          <w:color w:val="auto"/>
          <w:sz w:val="22"/>
          <w:szCs w:val="22"/>
        </w:rPr>
      </w:pPr>
      <w:r>
        <w:rPr>
          <w:b/>
          <w:bCs/>
          <w:color w:val="auto"/>
          <w:sz w:val="22"/>
          <w:szCs w:val="22"/>
        </w:rPr>
        <w:t xml:space="preserve">Majetkoprávní část </w:t>
      </w:r>
    </w:p>
    <w:p w:rsidR="00CF67A6" w:rsidRDefault="00CF67A6" w:rsidP="00A106BF">
      <w:pPr>
        <w:pStyle w:val="Default"/>
        <w:numPr>
          <w:ilvl w:val="2"/>
          <w:numId w:val="58"/>
        </w:numPr>
        <w:jc w:val="both"/>
        <w:rPr>
          <w:color w:val="auto"/>
          <w:sz w:val="20"/>
          <w:szCs w:val="20"/>
        </w:rPr>
      </w:pPr>
      <w:r>
        <w:rPr>
          <w:color w:val="auto"/>
          <w:sz w:val="20"/>
          <w:szCs w:val="20"/>
        </w:rPr>
        <w:t xml:space="preserve">Kompletní soupis pozemků dotčených stavbou bude proveden Zhotovitelem na základě zákresu stavby do katastrální mapy tak, aby jej mohl Objednatel i příslušný stavební úřad snadno kontrolovat. </w:t>
      </w:r>
    </w:p>
    <w:p w:rsidR="00CF67A6" w:rsidRDefault="00CF67A6" w:rsidP="00A106BF">
      <w:pPr>
        <w:pStyle w:val="Default"/>
        <w:numPr>
          <w:ilvl w:val="2"/>
          <w:numId w:val="58"/>
        </w:numPr>
        <w:jc w:val="both"/>
        <w:rPr>
          <w:color w:val="auto"/>
          <w:sz w:val="20"/>
          <w:szCs w:val="20"/>
        </w:rPr>
      </w:pPr>
      <w:r>
        <w:rPr>
          <w:color w:val="auto"/>
          <w:sz w:val="20"/>
          <w:szCs w:val="20"/>
        </w:rPr>
        <w:t xml:space="preserve">Identifikace vlastníků dotčených pozemků (v odůvodněných případech i sousedních pozemků) může být v průběhu zpracovávání a projednávání projektové dokumentace prováděna dálkovým přístupem po internetu. Před podáním žádosti o vydání územního rozhodnutí či stavebního povolení (čili těsně před odevzdáním projektové dokumentace) však musí být zajištěny na </w:t>
      </w:r>
      <w:r>
        <w:rPr>
          <w:color w:val="auto"/>
          <w:sz w:val="20"/>
          <w:szCs w:val="20"/>
        </w:rPr>
        <w:lastRenderedPageBreak/>
        <w:t xml:space="preserve">katastrálním úřadě ověřené (zpoplatněné) doklady podle požadavků příslušného stavebního úřadu, či jiného odboru pověřeného úřadu, vydávajícího na základě těchto podkladů příslušné povolení či rozhodnutí. V době podání žádosti nebudou tyto podklady starší jednoho měsíce. Soupis dotčených pozemků bude Zhotovitel průběžně aktualizovat v souladu se zjištěnými změnami a předávat Objednateli v dohodnutých intervalech. </w:t>
      </w:r>
    </w:p>
    <w:p w:rsidR="00CF67A6" w:rsidRDefault="00CF67A6" w:rsidP="00A106BF">
      <w:pPr>
        <w:pStyle w:val="Default"/>
        <w:numPr>
          <w:ilvl w:val="2"/>
          <w:numId w:val="58"/>
        </w:numPr>
        <w:jc w:val="both"/>
        <w:rPr>
          <w:color w:val="auto"/>
          <w:sz w:val="20"/>
          <w:szCs w:val="20"/>
        </w:rPr>
      </w:pPr>
      <w:r>
        <w:rPr>
          <w:color w:val="auto"/>
          <w:sz w:val="20"/>
          <w:szCs w:val="20"/>
        </w:rPr>
        <w:t xml:space="preserve">Záborový elaborát bude vyhotoven na podkladě záborového elaborátu z přípravné dokumentace a bude zobrazovat jak nové územní nároky vyvolané novým návrhem řešení </w:t>
      </w:r>
      <w:r w:rsidR="0079408E">
        <w:rPr>
          <w:color w:val="auto"/>
          <w:sz w:val="20"/>
          <w:szCs w:val="20"/>
        </w:rPr>
        <w:t>Stavby</w:t>
      </w:r>
      <w:r>
        <w:rPr>
          <w:color w:val="auto"/>
          <w:sz w:val="20"/>
          <w:szCs w:val="20"/>
        </w:rPr>
        <w:t xml:space="preserve">, tak nevypořádané vlastnické vztahy, kdy stávající těleso dráhy „přesahuje“ katastrální hranici dráhy. </w:t>
      </w:r>
    </w:p>
    <w:p w:rsidR="00CF67A6" w:rsidRDefault="00CF67A6" w:rsidP="00A106BF">
      <w:pPr>
        <w:pStyle w:val="Default"/>
        <w:numPr>
          <w:ilvl w:val="2"/>
          <w:numId w:val="58"/>
        </w:numPr>
        <w:jc w:val="both"/>
        <w:rPr>
          <w:color w:val="auto"/>
          <w:sz w:val="20"/>
          <w:szCs w:val="20"/>
        </w:rPr>
      </w:pPr>
      <w:r>
        <w:rPr>
          <w:color w:val="auto"/>
          <w:sz w:val="20"/>
          <w:szCs w:val="20"/>
        </w:rPr>
        <w:t xml:space="preserve">Projednání trvalých a dočasných záborů s majiteli stavbou dotčených pozemků – viz 2.2.21 až 2.2.23 těchto VTP. </w:t>
      </w:r>
    </w:p>
    <w:p w:rsidR="00CF67A6" w:rsidRDefault="00CF67A6" w:rsidP="00A106BF">
      <w:pPr>
        <w:pStyle w:val="Default"/>
        <w:numPr>
          <w:ilvl w:val="2"/>
          <w:numId w:val="58"/>
        </w:numPr>
        <w:jc w:val="both"/>
        <w:rPr>
          <w:color w:val="auto"/>
          <w:sz w:val="20"/>
          <w:szCs w:val="20"/>
        </w:rPr>
      </w:pPr>
      <w:r>
        <w:rPr>
          <w:color w:val="auto"/>
          <w:sz w:val="20"/>
          <w:szCs w:val="20"/>
        </w:rPr>
        <w:t xml:space="preserve">Projednání stavbou dotčených ostatních movitých a nemovitých věcí, kde dojde k úpravám, opravám či přeložkám týkajících se soukromého majetku. V rámci jednotlivých SO a PS bude tento zásah do majetku dokladován zápisem z místního šetření, kde bude vlastník seznámen se způsobem a rozsahem dotčení jeho majetku, následovat bude souhlas vlastníka s navrženým řešením. Dokumenty budou přílohou příslušného SO a PS a současně budou založeny v celkové dokladové části. </w:t>
      </w:r>
    </w:p>
    <w:p w:rsidR="00CF67A6" w:rsidRDefault="00CF67A6" w:rsidP="00A106BF">
      <w:pPr>
        <w:pStyle w:val="Default"/>
        <w:numPr>
          <w:ilvl w:val="2"/>
          <w:numId w:val="58"/>
        </w:numPr>
        <w:jc w:val="both"/>
        <w:rPr>
          <w:color w:val="auto"/>
          <w:sz w:val="20"/>
          <w:szCs w:val="20"/>
        </w:rPr>
      </w:pPr>
      <w:r>
        <w:rPr>
          <w:color w:val="auto"/>
          <w:sz w:val="20"/>
          <w:szCs w:val="20"/>
        </w:rPr>
        <w:t xml:space="preserve">Projektant vyhotoví samostatný seznam dotčeného soukromého majetku, který bude součástí souhrnné technické zprávy. </w:t>
      </w:r>
    </w:p>
    <w:p w:rsidR="00CF67A6" w:rsidRDefault="00CF67A6" w:rsidP="00A106BF">
      <w:pPr>
        <w:pStyle w:val="Default"/>
        <w:jc w:val="both"/>
        <w:rPr>
          <w:color w:val="auto"/>
          <w:sz w:val="20"/>
          <w:szCs w:val="20"/>
        </w:rPr>
      </w:pPr>
    </w:p>
    <w:p w:rsidR="00CF67A6" w:rsidRPr="00CC7469" w:rsidRDefault="00CF67A6" w:rsidP="00A106BF">
      <w:pPr>
        <w:pStyle w:val="Default"/>
        <w:numPr>
          <w:ilvl w:val="1"/>
          <w:numId w:val="58"/>
        </w:numPr>
        <w:jc w:val="both"/>
        <w:rPr>
          <w:b/>
          <w:bCs/>
          <w:color w:val="auto"/>
          <w:sz w:val="22"/>
          <w:szCs w:val="22"/>
        </w:rPr>
      </w:pPr>
      <w:r>
        <w:rPr>
          <w:b/>
          <w:bCs/>
          <w:color w:val="auto"/>
          <w:sz w:val="22"/>
          <w:szCs w:val="22"/>
        </w:rPr>
        <w:t xml:space="preserve">Geodetická část: </w:t>
      </w:r>
    </w:p>
    <w:p w:rsidR="00CF67A6" w:rsidRDefault="00CF67A6" w:rsidP="00A106BF">
      <w:pPr>
        <w:pStyle w:val="Default"/>
        <w:numPr>
          <w:ilvl w:val="2"/>
          <w:numId w:val="58"/>
        </w:numPr>
        <w:jc w:val="both"/>
        <w:rPr>
          <w:color w:val="auto"/>
          <w:sz w:val="20"/>
          <w:szCs w:val="20"/>
        </w:rPr>
      </w:pPr>
      <w:r>
        <w:rPr>
          <w:color w:val="auto"/>
          <w:sz w:val="20"/>
          <w:szCs w:val="20"/>
        </w:rPr>
        <w:t xml:space="preserve">Zhotovitel navrhne a vybuduje bodové pole v součinnosti s příslušným SŽG a dále navrhne přemístění, odstranění nebo jiné opatření k ochraně značek bodů základního a podrobného bodového pole (polohového a výškového), které spravují orgány státní správy nebo právnické osoby pověřené vedením dokumentace těchto bodů; </w:t>
      </w:r>
    </w:p>
    <w:p w:rsidR="00CF67A6" w:rsidRDefault="00CF67A6" w:rsidP="00A106BF">
      <w:pPr>
        <w:pStyle w:val="Default"/>
        <w:numPr>
          <w:ilvl w:val="2"/>
          <w:numId w:val="58"/>
        </w:numPr>
        <w:jc w:val="both"/>
        <w:rPr>
          <w:color w:val="auto"/>
          <w:sz w:val="20"/>
          <w:szCs w:val="20"/>
        </w:rPr>
      </w:pPr>
      <w:r>
        <w:rPr>
          <w:color w:val="auto"/>
          <w:sz w:val="20"/>
          <w:szCs w:val="20"/>
        </w:rPr>
        <w:t xml:space="preserve">Jako samostatný výkres bude zpracován návrh vytyčovací sítě (primární systém podle ČSN 73 0420-1 Přesnost vytyčování – Část 1: Základní požadavky, v platném znění), ve kterém se: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vytipuje umístění bodů vytyčovací sítě (polohové a výškové) v místech, která nebudou dotčena stavební činností ani zařízením staveniště apod.;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stanoví případné překládání bodů vytyčovací sítě v průběhu výstavby podle stavebních pracovních postupů;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naplánuje přesnost bodů vytyčovací sítě s ohledem na předané polohové a výškové pole pro projekt stavby;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navrhne způsob stabilizace a zaměření bodů vytyčovací sítě;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grafická část návrhu vytyčovací sítě zobrazí v samostatném přítisku celkové situace stavby; případnou kolizi projektovaných PS a SO se stávajícími body polohového bodového pole 1.třídy přesnosti (GPS) je nutno v projektu těchto PS a SO řešit ve prospěch nepoškození těchto základních bodů pro vytyčování;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sekundární systém (tj. charakteristické body půdorysu prostorové budovy, mostu, tunelu, upravených prostranství a terénních úprav, hlavní body osy liniové stavby a hlavní výškové body) včetně mezních vytyčovacích odchylek určí podle: </w:t>
      </w:r>
    </w:p>
    <w:p w:rsidR="00CF67A6" w:rsidRDefault="00CF67A6" w:rsidP="00A106BF">
      <w:pPr>
        <w:pStyle w:val="Default"/>
        <w:numPr>
          <w:ilvl w:val="4"/>
          <w:numId w:val="90"/>
        </w:numPr>
        <w:ind w:left="1985" w:hanging="389"/>
        <w:jc w:val="both"/>
        <w:rPr>
          <w:color w:val="auto"/>
          <w:sz w:val="20"/>
          <w:szCs w:val="20"/>
        </w:rPr>
      </w:pPr>
      <w:r>
        <w:rPr>
          <w:color w:val="auto"/>
          <w:sz w:val="20"/>
          <w:szCs w:val="20"/>
        </w:rPr>
        <w:t xml:space="preserve">ČSN 73 0420-1 Přesnost vytyčování – Část 1: Základní požadavky v platném znění </w:t>
      </w:r>
    </w:p>
    <w:p w:rsidR="00CF67A6" w:rsidRDefault="00CF67A6" w:rsidP="00A106BF">
      <w:pPr>
        <w:pStyle w:val="Default"/>
        <w:numPr>
          <w:ilvl w:val="4"/>
          <w:numId w:val="90"/>
        </w:numPr>
        <w:ind w:left="1985" w:hanging="389"/>
        <w:jc w:val="both"/>
        <w:rPr>
          <w:color w:val="auto"/>
          <w:sz w:val="20"/>
          <w:szCs w:val="20"/>
        </w:rPr>
      </w:pPr>
      <w:r>
        <w:rPr>
          <w:color w:val="auto"/>
          <w:sz w:val="20"/>
          <w:szCs w:val="20"/>
        </w:rPr>
        <w:t xml:space="preserve">ČSN 73 0420-2 Přesnost vytyčování – Část 2: Vytyčovací odchylky v platném znění; </w:t>
      </w:r>
    </w:p>
    <w:p w:rsidR="00CF67A6" w:rsidRDefault="00CF67A6" w:rsidP="00A106BF">
      <w:pPr>
        <w:pStyle w:val="Default"/>
        <w:numPr>
          <w:ilvl w:val="2"/>
          <w:numId w:val="58"/>
        </w:numPr>
        <w:jc w:val="both"/>
        <w:rPr>
          <w:color w:val="auto"/>
          <w:sz w:val="20"/>
          <w:szCs w:val="20"/>
        </w:rPr>
      </w:pPr>
      <w:r>
        <w:rPr>
          <w:color w:val="auto"/>
          <w:sz w:val="20"/>
          <w:szCs w:val="20"/>
        </w:rPr>
        <w:t xml:space="preserve">Vytyčovací výkresy budou zpracovány dle: </w:t>
      </w:r>
    </w:p>
    <w:p w:rsidR="00CF67A6" w:rsidRDefault="00CF67A6" w:rsidP="00A106BF">
      <w:pPr>
        <w:pStyle w:val="Default"/>
        <w:numPr>
          <w:ilvl w:val="0"/>
          <w:numId w:val="91"/>
        </w:numPr>
        <w:ind w:left="1560"/>
        <w:jc w:val="both"/>
        <w:rPr>
          <w:color w:val="auto"/>
          <w:sz w:val="20"/>
          <w:szCs w:val="20"/>
        </w:rPr>
      </w:pPr>
      <w:r>
        <w:rPr>
          <w:color w:val="auto"/>
          <w:sz w:val="20"/>
          <w:szCs w:val="20"/>
        </w:rPr>
        <w:t xml:space="preserve">ČSN ISO 4463-1 Měřicí metody ve výstavbě – Vytyčování a měření – Část 1: Navrhování organizace, postupy měření a přejímací podmínky, v platném znění, </w:t>
      </w:r>
    </w:p>
    <w:p w:rsidR="00CF67A6" w:rsidRDefault="00CF67A6" w:rsidP="00A106BF">
      <w:pPr>
        <w:pStyle w:val="Default"/>
        <w:numPr>
          <w:ilvl w:val="0"/>
          <w:numId w:val="91"/>
        </w:numPr>
        <w:ind w:left="1560"/>
        <w:jc w:val="both"/>
        <w:rPr>
          <w:color w:val="auto"/>
          <w:sz w:val="20"/>
          <w:szCs w:val="20"/>
        </w:rPr>
      </w:pPr>
      <w:r>
        <w:rPr>
          <w:color w:val="auto"/>
          <w:sz w:val="20"/>
          <w:szCs w:val="20"/>
        </w:rPr>
        <w:t xml:space="preserve">ČSN ISO 4463-2 Měřicí metody ve výstavbě – Vytyčování a měření – Část 2: Měřící značky, v platném znění, </w:t>
      </w:r>
    </w:p>
    <w:p w:rsidR="00CF67A6" w:rsidRDefault="00CF67A6" w:rsidP="00A106BF">
      <w:pPr>
        <w:pStyle w:val="Default"/>
        <w:numPr>
          <w:ilvl w:val="0"/>
          <w:numId w:val="91"/>
        </w:numPr>
        <w:ind w:left="1560"/>
        <w:jc w:val="both"/>
        <w:rPr>
          <w:color w:val="auto"/>
          <w:sz w:val="20"/>
          <w:szCs w:val="20"/>
        </w:rPr>
      </w:pPr>
      <w:r>
        <w:rPr>
          <w:color w:val="auto"/>
          <w:sz w:val="20"/>
          <w:szCs w:val="20"/>
        </w:rPr>
        <w:t xml:space="preserve">ČSN ISO 4463-3 Měřicí metody ve výstavbě – Vytyčování a měření – Část 3: Kontrolní seznam geodetických a měřických služeb, v platném znění, </w:t>
      </w:r>
    </w:p>
    <w:p w:rsidR="00CF67A6" w:rsidRDefault="00CF67A6" w:rsidP="00A106BF">
      <w:pPr>
        <w:pStyle w:val="Default"/>
        <w:numPr>
          <w:ilvl w:val="0"/>
          <w:numId w:val="91"/>
        </w:numPr>
        <w:ind w:left="1560"/>
        <w:jc w:val="both"/>
        <w:rPr>
          <w:color w:val="auto"/>
          <w:sz w:val="20"/>
          <w:szCs w:val="20"/>
        </w:rPr>
      </w:pPr>
      <w:r>
        <w:rPr>
          <w:color w:val="auto"/>
          <w:sz w:val="20"/>
          <w:szCs w:val="20"/>
        </w:rPr>
        <w:t xml:space="preserve">ČSN 013419 Vytyčovací výkresy staveb, v platném znění - pro jednotlivé PS a SO v provedení bez výpočtu vytyčovacích prvků, ale navíc bude pro celou stavbu vyhotoven seznam souřadnic v S-JTSK a nadmořských výšek v Bpv všech vytyčovaných bodů projektovaných PS a SO v textovém tvaru; </w:t>
      </w:r>
    </w:p>
    <w:p w:rsidR="00CF67A6" w:rsidRPr="00A106BF" w:rsidRDefault="00CF67A6" w:rsidP="00A106BF">
      <w:pPr>
        <w:pStyle w:val="Default"/>
        <w:numPr>
          <w:ilvl w:val="2"/>
          <w:numId w:val="58"/>
        </w:numPr>
        <w:jc w:val="both"/>
        <w:rPr>
          <w:color w:val="auto"/>
          <w:sz w:val="20"/>
          <w:szCs w:val="20"/>
        </w:rPr>
      </w:pPr>
      <w:r>
        <w:rPr>
          <w:color w:val="auto"/>
          <w:sz w:val="20"/>
          <w:szCs w:val="20"/>
        </w:rPr>
        <w:t xml:space="preserve">V samostatné příloze budou v grafické a číselné formě dokumentovány souřadnice v S-JTSK včetně seznamu souřadnic v textovém tvaru lomových bodů obvodu stavby, hranic trvalých a dočasných záborů, ploch určených pro zařízení staveniště, skládky, deponie, zemníky apod., pokud jsou mimo hranice pozemků a staveb, které </w:t>
      </w:r>
      <w:r w:rsidR="00CC7469">
        <w:rPr>
          <w:color w:val="auto"/>
          <w:sz w:val="20"/>
          <w:szCs w:val="20"/>
        </w:rPr>
        <w:t xml:space="preserve">vlastní </w:t>
      </w:r>
      <w:r>
        <w:rPr>
          <w:color w:val="auto"/>
          <w:sz w:val="20"/>
          <w:szCs w:val="20"/>
        </w:rPr>
        <w:t xml:space="preserve">ČD, a.s. nebo s nimiž má SŽDC, s.o. právo hospodařit a lomových bodů hranic trvalých záborů na pozemcích a stavbách , které ČD, </w:t>
      </w:r>
      <w:r>
        <w:rPr>
          <w:color w:val="auto"/>
          <w:sz w:val="20"/>
          <w:szCs w:val="20"/>
        </w:rPr>
        <w:lastRenderedPageBreak/>
        <w:t xml:space="preserve">a.s., vlastní nebo s nimiž má SŽDC, s.o., právo hospodařit a které budou s dokončenými stavebními objekty nebo provozními soubory předány smluvně jiné osobě. Pokud budou v projektu stavby určeny v souladu s dokladovou částí v trvalých záborech pozemky s různým způsobem využití nebo s různými budoucími vlastníky, je nutné dokumentovat hranice mezi takovými pozemky též v grafické a číselné formě. </w:t>
      </w:r>
    </w:p>
    <w:p w:rsidR="00CF67A6" w:rsidRDefault="00CF67A6" w:rsidP="00A106BF">
      <w:pPr>
        <w:pStyle w:val="Default"/>
        <w:jc w:val="both"/>
        <w:rPr>
          <w:color w:val="auto"/>
          <w:sz w:val="20"/>
          <w:szCs w:val="20"/>
        </w:rPr>
      </w:pPr>
    </w:p>
    <w:p w:rsidR="00CF67A6" w:rsidRDefault="00CF67A6" w:rsidP="00A106BF">
      <w:pPr>
        <w:pStyle w:val="Default"/>
        <w:numPr>
          <w:ilvl w:val="0"/>
          <w:numId w:val="58"/>
        </w:numPr>
        <w:jc w:val="both"/>
        <w:rPr>
          <w:color w:val="auto"/>
          <w:sz w:val="23"/>
          <w:szCs w:val="23"/>
        </w:rPr>
      </w:pPr>
      <w:r>
        <w:rPr>
          <w:b/>
          <w:bCs/>
          <w:color w:val="auto"/>
          <w:sz w:val="23"/>
          <w:szCs w:val="23"/>
        </w:rPr>
        <w:t xml:space="preserve">POŽADAVKY NA DOPLNĚNÍ PODKLADŮ A PRŮZKUMŮ </w:t>
      </w:r>
    </w:p>
    <w:p w:rsidR="00CF67A6" w:rsidRDefault="00CF67A6" w:rsidP="00A106BF">
      <w:pPr>
        <w:pStyle w:val="Default"/>
        <w:numPr>
          <w:ilvl w:val="2"/>
          <w:numId w:val="58"/>
        </w:numPr>
        <w:jc w:val="both"/>
        <w:rPr>
          <w:color w:val="auto"/>
          <w:sz w:val="20"/>
          <w:szCs w:val="20"/>
        </w:rPr>
      </w:pP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Projektant prověří existenci stávajících archivních podkladů a prověří jejich aktuálnost. </w:t>
      </w:r>
    </w:p>
    <w:p w:rsidR="00CF67A6" w:rsidRDefault="00CF67A6" w:rsidP="00A106BF">
      <w:pPr>
        <w:pStyle w:val="Default"/>
        <w:numPr>
          <w:ilvl w:val="2"/>
          <w:numId w:val="58"/>
        </w:numPr>
        <w:jc w:val="both"/>
        <w:rPr>
          <w:color w:val="auto"/>
          <w:sz w:val="20"/>
          <w:szCs w:val="20"/>
        </w:rPr>
      </w:pPr>
      <w:r>
        <w:rPr>
          <w:color w:val="auto"/>
          <w:sz w:val="20"/>
          <w:szCs w:val="20"/>
        </w:rPr>
        <w:t xml:space="preserve">Doplnění a ověření stávajících inženýrských sítí. </w:t>
      </w:r>
    </w:p>
    <w:p w:rsidR="00CF67A6" w:rsidRDefault="00CF67A6" w:rsidP="00A106BF">
      <w:pPr>
        <w:pStyle w:val="Default"/>
        <w:jc w:val="both"/>
        <w:rPr>
          <w:color w:val="auto"/>
          <w:sz w:val="20"/>
          <w:szCs w:val="20"/>
        </w:rPr>
      </w:pPr>
    </w:p>
    <w:p w:rsidR="00CF67A6" w:rsidRPr="00DF4716" w:rsidRDefault="00CF67A6" w:rsidP="00A106BF">
      <w:pPr>
        <w:pStyle w:val="Default"/>
        <w:numPr>
          <w:ilvl w:val="0"/>
          <w:numId w:val="58"/>
        </w:numPr>
        <w:jc w:val="both"/>
        <w:rPr>
          <w:b/>
          <w:bCs/>
          <w:color w:val="auto"/>
          <w:sz w:val="23"/>
          <w:szCs w:val="23"/>
        </w:rPr>
      </w:pPr>
      <w:r>
        <w:rPr>
          <w:b/>
          <w:bCs/>
          <w:color w:val="auto"/>
          <w:sz w:val="23"/>
          <w:szCs w:val="23"/>
        </w:rPr>
        <w:t xml:space="preserve">SOUVISEJÍCÍ NORMY A PŘEDPISY </w:t>
      </w:r>
    </w:p>
    <w:p w:rsidR="00CF67A6" w:rsidRDefault="00CF67A6" w:rsidP="00A106BF">
      <w:pPr>
        <w:pStyle w:val="Default"/>
        <w:numPr>
          <w:ilvl w:val="2"/>
          <w:numId w:val="58"/>
        </w:numPr>
        <w:jc w:val="both"/>
        <w:rPr>
          <w:color w:val="auto"/>
          <w:sz w:val="20"/>
          <w:szCs w:val="20"/>
        </w:rPr>
      </w:pPr>
      <w:r>
        <w:rPr>
          <w:color w:val="auto"/>
          <w:sz w:val="20"/>
          <w:szCs w:val="20"/>
        </w:rPr>
        <w:t xml:space="preserve">Výčet právních předpisů a technických dokumentů je </w:t>
      </w:r>
      <w:r w:rsidR="00C4367D">
        <w:rPr>
          <w:sz w:val="20"/>
          <w:szCs w:val="20"/>
        </w:rPr>
        <w:t>rozsáhlý, a proto před</w:t>
      </w:r>
      <w:r w:rsidR="00C4367D" w:rsidRPr="00831746">
        <w:rPr>
          <w:sz w:val="20"/>
          <w:szCs w:val="20"/>
        </w:rPr>
        <w:t xml:space="preserve"> </w:t>
      </w:r>
      <w:r>
        <w:rPr>
          <w:color w:val="auto"/>
          <w:sz w:val="20"/>
          <w:szCs w:val="20"/>
        </w:rPr>
        <w:t xml:space="preserve">zahájením prací Zhotovitel provede aktualizaci a doplnění všech výchozích podkladů, zejména platných vnitropodnikových dokumentů a předpisů SŽDC (směrnice, vzorové listy, normy TNŽ, TKP, ZTP apod.) a nových ČSN EN. Potřebné informace o těchto podkladech obdrží u Technické ústředny dopravní cesty. </w:t>
      </w:r>
    </w:p>
    <w:p w:rsidR="00CF67A6" w:rsidRDefault="00CF67A6" w:rsidP="00A106BF">
      <w:pPr>
        <w:pStyle w:val="Default"/>
        <w:numPr>
          <w:ilvl w:val="2"/>
          <w:numId w:val="58"/>
        </w:numPr>
        <w:jc w:val="both"/>
        <w:rPr>
          <w:color w:val="auto"/>
          <w:sz w:val="20"/>
          <w:szCs w:val="20"/>
        </w:rPr>
      </w:pPr>
      <w:r>
        <w:rPr>
          <w:color w:val="auto"/>
          <w:sz w:val="20"/>
          <w:szCs w:val="20"/>
        </w:rPr>
        <w:t xml:space="preserve">Objednatel umožňuje Zhotoviteli přístup ke všem svým interním dokumentům a předpisům následujícím způsobem </w:t>
      </w:r>
    </w:p>
    <w:p w:rsidR="00CF67A6" w:rsidRDefault="00CF67A6" w:rsidP="00A106BF">
      <w:pPr>
        <w:pStyle w:val="Default"/>
        <w:jc w:val="both"/>
        <w:rPr>
          <w:color w:val="auto"/>
          <w:sz w:val="20"/>
          <w:szCs w:val="20"/>
        </w:rPr>
      </w:pPr>
    </w:p>
    <w:p w:rsidR="00CF67A6" w:rsidRDefault="00CF67A6" w:rsidP="00A106BF">
      <w:pPr>
        <w:pStyle w:val="Default"/>
        <w:ind w:left="1134"/>
        <w:jc w:val="both"/>
        <w:rPr>
          <w:color w:val="auto"/>
          <w:sz w:val="20"/>
          <w:szCs w:val="20"/>
        </w:rPr>
      </w:pPr>
      <w:r>
        <w:rPr>
          <w:b/>
          <w:bCs/>
          <w:color w:val="auto"/>
          <w:sz w:val="20"/>
          <w:szCs w:val="20"/>
        </w:rPr>
        <w:t xml:space="preserve">Správa železniční dopravní cesty, státní organizace </w:t>
      </w:r>
    </w:p>
    <w:p w:rsidR="00CF67A6" w:rsidRDefault="00CF67A6" w:rsidP="00A106BF">
      <w:pPr>
        <w:pStyle w:val="Default"/>
        <w:ind w:left="1134"/>
        <w:jc w:val="both"/>
        <w:rPr>
          <w:color w:val="auto"/>
          <w:sz w:val="20"/>
          <w:szCs w:val="20"/>
        </w:rPr>
      </w:pPr>
      <w:r>
        <w:rPr>
          <w:b/>
          <w:bCs/>
          <w:color w:val="auto"/>
          <w:sz w:val="20"/>
          <w:szCs w:val="20"/>
        </w:rPr>
        <w:t xml:space="preserve">Technická ústředna dopravní cesty, </w:t>
      </w:r>
    </w:p>
    <w:p w:rsidR="00CF67A6" w:rsidRDefault="00CF67A6" w:rsidP="00A106BF">
      <w:pPr>
        <w:pStyle w:val="Default"/>
        <w:ind w:left="1134"/>
        <w:jc w:val="both"/>
        <w:rPr>
          <w:color w:val="auto"/>
          <w:sz w:val="20"/>
          <w:szCs w:val="20"/>
        </w:rPr>
      </w:pPr>
      <w:r>
        <w:rPr>
          <w:color w:val="auto"/>
          <w:sz w:val="20"/>
          <w:szCs w:val="20"/>
        </w:rPr>
        <w:t xml:space="preserve">Oddělení typové dokumentace </w:t>
      </w:r>
    </w:p>
    <w:p w:rsidR="00CF67A6" w:rsidRDefault="00CF67A6" w:rsidP="00A106BF">
      <w:pPr>
        <w:pStyle w:val="Default"/>
        <w:ind w:left="1134"/>
        <w:jc w:val="both"/>
        <w:rPr>
          <w:color w:val="auto"/>
          <w:sz w:val="20"/>
          <w:szCs w:val="20"/>
        </w:rPr>
      </w:pPr>
      <w:r>
        <w:rPr>
          <w:color w:val="auto"/>
          <w:sz w:val="20"/>
          <w:szCs w:val="20"/>
        </w:rPr>
        <w:t xml:space="preserve">Nerudova 1 </w:t>
      </w:r>
    </w:p>
    <w:p w:rsidR="00CF67A6" w:rsidRDefault="00CF67A6" w:rsidP="00A106BF">
      <w:pPr>
        <w:pStyle w:val="Default"/>
        <w:ind w:left="1134"/>
        <w:jc w:val="both"/>
        <w:rPr>
          <w:color w:val="auto"/>
          <w:sz w:val="20"/>
          <w:szCs w:val="20"/>
        </w:rPr>
      </w:pPr>
      <w:r>
        <w:rPr>
          <w:color w:val="auto"/>
          <w:sz w:val="20"/>
          <w:szCs w:val="20"/>
        </w:rPr>
        <w:t xml:space="preserve">772 58 Olomouc </w:t>
      </w:r>
    </w:p>
    <w:p w:rsidR="00CF67A6" w:rsidRDefault="00CF67A6" w:rsidP="00A106BF">
      <w:pPr>
        <w:pStyle w:val="Default"/>
        <w:ind w:left="1134"/>
        <w:jc w:val="both"/>
        <w:rPr>
          <w:color w:val="auto"/>
          <w:sz w:val="20"/>
          <w:szCs w:val="20"/>
        </w:rPr>
      </w:pPr>
      <w:r>
        <w:rPr>
          <w:color w:val="auto"/>
          <w:sz w:val="20"/>
          <w:szCs w:val="20"/>
        </w:rPr>
        <w:t xml:space="preserve">kontaktní osoba: p. Jarmila Strnadová, tel.: 972 742 241, 972 741 769, mobil: 725 039 782, </w:t>
      </w:r>
    </w:p>
    <w:p w:rsidR="00CF67A6" w:rsidRDefault="00CF67A6" w:rsidP="00A106BF">
      <w:pPr>
        <w:pStyle w:val="Default"/>
        <w:ind w:left="1134"/>
        <w:jc w:val="both"/>
        <w:rPr>
          <w:color w:val="auto"/>
          <w:sz w:val="20"/>
          <w:szCs w:val="20"/>
        </w:rPr>
      </w:pPr>
      <w:r>
        <w:rPr>
          <w:color w:val="auto"/>
          <w:sz w:val="20"/>
          <w:szCs w:val="20"/>
        </w:rPr>
        <w:t xml:space="preserve">e-mail: typdok@tudc.cz, www: http://typdok.tudc.cz, http://www.tudc.cz/ nebo </w:t>
      </w:r>
    </w:p>
    <w:p w:rsidR="00CF67A6" w:rsidRDefault="00CF67A6" w:rsidP="00A106BF">
      <w:pPr>
        <w:pStyle w:val="Default"/>
        <w:ind w:left="1134"/>
        <w:jc w:val="both"/>
        <w:rPr>
          <w:color w:val="auto"/>
          <w:sz w:val="20"/>
          <w:szCs w:val="20"/>
        </w:rPr>
      </w:pPr>
      <w:r>
        <w:rPr>
          <w:color w:val="auto"/>
          <w:sz w:val="20"/>
          <w:szCs w:val="20"/>
        </w:rPr>
        <w:t xml:space="preserve">http://www.szdc.cz/dalsi-informace/dokumenty-a-predpisy.html. </w:t>
      </w:r>
    </w:p>
    <w:p w:rsidR="001D73D2" w:rsidRDefault="001D73D2" w:rsidP="00A106BF">
      <w:pPr>
        <w:pStyle w:val="Default"/>
        <w:jc w:val="both"/>
        <w:rPr>
          <w:color w:val="auto"/>
          <w:sz w:val="20"/>
          <w:szCs w:val="20"/>
        </w:rPr>
      </w:pPr>
    </w:p>
    <w:p w:rsidR="001D73D2" w:rsidRDefault="001D73D2" w:rsidP="00A106BF">
      <w:pPr>
        <w:pStyle w:val="Default"/>
        <w:jc w:val="both"/>
        <w:rPr>
          <w:color w:val="auto"/>
          <w:sz w:val="20"/>
          <w:szCs w:val="20"/>
        </w:rPr>
      </w:pPr>
      <w:r>
        <w:rPr>
          <w:color w:val="auto"/>
          <w:sz w:val="20"/>
          <w:szCs w:val="20"/>
        </w:rPr>
        <w:t xml:space="preserve">Interní dokumenty a předpisy Objednatele v platném znění si Zhotovitel zajistí na vlastní náklady. </w:t>
      </w:r>
    </w:p>
    <w:p w:rsidR="001D73D2" w:rsidRDefault="001D73D2" w:rsidP="00A106BF">
      <w:pPr>
        <w:pStyle w:val="Default"/>
        <w:jc w:val="both"/>
        <w:rPr>
          <w:color w:val="auto"/>
          <w:sz w:val="20"/>
          <w:szCs w:val="20"/>
        </w:rPr>
      </w:pPr>
    </w:p>
    <w:p w:rsidR="00CF67A6" w:rsidRDefault="00CF67A6" w:rsidP="00A106BF">
      <w:pPr>
        <w:pStyle w:val="Default"/>
        <w:numPr>
          <w:ilvl w:val="2"/>
          <w:numId w:val="58"/>
        </w:numPr>
        <w:jc w:val="both"/>
        <w:rPr>
          <w:color w:val="auto"/>
          <w:sz w:val="20"/>
          <w:szCs w:val="20"/>
        </w:rPr>
      </w:pPr>
      <w:r>
        <w:rPr>
          <w:color w:val="auto"/>
          <w:sz w:val="20"/>
          <w:szCs w:val="20"/>
        </w:rPr>
        <w:t xml:space="preserve">Při zhotovení stavby musí být respektovány jako výchozí podklady zejména: </w:t>
      </w:r>
    </w:p>
    <w:p w:rsidR="00CF67A6" w:rsidRDefault="00CF67A6" w:rsidP="00A106BF">
      <w:pPr>
        <w:pStyle w:val="Default"/>
        <w:numPr>
          <w:ilvl w:val="0"/>
          <w:numId w:val="96"/>
        </w:numPr>
        <w:ind w:left="1560"/>
        <w:jc w:val="both"/>
        <w:rPr>
          <w:color w:val="auto"/>
          <w:sz w:val="20"/>
          <w:szCs w:val="20"/>
        </w:rPr>
      </w:pPr>
      <w:r>
        <w:rPr>
          <w:color w:val="auto"/>
          <w:sz w:val="20"/>
          <w:szCs w:val="20"/>
        </w:rPr>
        <w:t xml:space="preserve">Obecně závazné dokumenty (zákony a vyhlášky) České republiky </w:t>
      </w:r>
    </w:p>
    <w:p w:rsidR="00CF67A6" w:rsidRDefault="00CF67A6" w:rsidP="00A106BF">
      <w:pPr>
        <w:pStyle w:val="Default"/>
        <w:numPr>
          <w:ilvl w:val="0"/>
          <w:numId w:val="96"/>
        </w:numPr>
        <w:ind w:left="1560"/>
        <w:jc w:val="both"/>
        <w:rPr>
          <w:color w:val="auto"/>
          <w:sz w:val="20"/>
          <w:szCs w:val="20"/>
        </w:rPr>
      </w:pPr>
      <w:r>
        <w:rPr>
          <w:color w:val="auto"/>
          <w:sz w:val="20"/>
          <w:szCs w:val="20"/>
        </w:rPr>
        <w:t xml:space="preserve">Obecně závazné evropské dokumenty, </w:t>
      </w:r>
    </w:p>
    <w:p w:rsidR="00CF67A6" w:rsidRDefault="00CF67A6" w:rsidP="00A106BF">
      <w:pPr>
        <w:pStyle w:val="Default"/>
        <w:numPr>
          <w:ilvl w:val="0"/>
          <w:numId w:val="96"/>
        </w:numPr>
        <w:ind w:left="1560"/>
        <w:jc w:val="both"/>
        <w:rPr>
          <w:color w:val="auto"/>
          <w:sz w:val="20"/>
          <w:szCs w:val="20"/>
        </w:rPr>
      </w:pPr>
      <w:r>
        <w:rPr>
          <w:color w:val="auto"/>
          <w:sz w:val="20"/>
          <w:szCs w:val="20"/>
        </w:rPr>
        <w:t xml:space="preserve">Technické normy, </w:t>
      </w:r>
    </w:p>
    <w:p w:rsidR="00CF67A6" w:rsidRDefault="00CF67A6" w:rsidP="00A106BF">
      <w:pPr>
        <w:pStyle w:val="Default"/>
        <w:numPr>
          <w:ilvl w:val="0"/>
          <w:numId w:val="96"/>
        </w:numPr>
        <w:ind w:left="1560"/>
        <w:jc w:val="both"/>
        <w:rPr>
          <w:color w:val="auto"/>
          <w:sz w:val="20"/>
          <w:szCs w:val="20"/>
        </w:rPr>
      </w:pPr>
      <w:r>
        <w:rPr>
          <w:color w:val="auto"/>
          <w:sz w:val="20"/>
          <w:szCs w:val="20"/>
        </w:rPr>
        <w:t xml:space="preserve">Interní předpisy a dokumenty Objednatele. </w:t>
      </w:r>
    </w:p>
    <w:p w:rsidR="00CF67A6" w:rsidRDefault="00CF67A6" w:rsidP="00A106BF">
      <w:pPr>
        <w:pStyle w:val="Default"/>
        <w:jc w:val="both"/>
        <w:rPr>
          <w:color w:val="auto"/>
          <w:sz w:val="20"/>
          <w:szCs w:val="20"/>
        </w:rPr>
      </w:pPr>
    </w:p>
    <w:p w:rsidR="00CF67A6" w:rsidRDefault="00CF67A6"/>
    <w:sectPr w:rsidR="00CF67A6" w:rsidSect="00CF67A6">
      <w:headerReference w:type="default" r:id="rId8"/>
      <w:pgSz w:w="11906" w:h="16838"/>
      <w:pgMar w:top="82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ABA" w:rsidRDefault="00AE6ABA" w:rsidP="00CF67A6">
      <w:pPr>
        <w:spacing w:after="0" w:line="240" w:lineRule="auto"/>
      </w:pPr>
      <w:r>
        <w:separator/>
      </w:r>
    </w:p>
  </w:endnote>
  <w:endnote w:type="continuationSeparator" w:id="0">
    <w:p w:rsidR="00AE6ABA" w:rsidRDefault="00AE6ABA" w:rsidP="00CF6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ABA" w:rsidRDefault="00AE6ABA" w:rsidP="00CF67A6">
      <w:pPr>
        <w:spacing w:after="0" w:line="240" w:lineRule="auto"/>
      </w:pPr>
      <w:r>
        <w:separator/>
      </w:r>
    </w:p>
  </w:footnote>
  <w:footnote w:type="continuationSeparator" w:id="0">
    <w:p w:rsidR="00AE6ABA" w:rsidRDefault="00AE6ABA" w:rsidP="00CF67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934" w:rsidRDefault="00B65934" w:rsidP="00CF67A6">
    <w:pPr>
      <w:pStyle w:val="Zhlav"/>
      <w:rPr>
        <w:rFonts w:ascii="Arial" w:hAnsi="Arial" w:cs="Arial"/>
        <w:sz w:val="16"/>
      </w:rPr>
    </w:pPr>
    <w:r>
      <w:rPr>
        <w:rFonts w:ascii="Arial" w:hAnsi="Arial" w:cs="Arial"/>
        <w:sz w:val="16"/>
      </w:rPr>
      <w:t>Správa železni</w:t>
    </w:r>
    <w:r w:rsidR="00DC5363">
      <w:rPr>
        <w:rFonts w:ascii="Arial" w:hAnsi="Arial" w:cs="Arial"/>
        <w:sz w:val="16"/>
      </w:rPr>
      <w:t>c</w:t>
    </w:r>
    <w:r>
      <w:rPr>
        <w:rFonts w:ascii="Arial" w:hAnsi="Arial" w:cs="Arial"/>
        <w:sz w:val="16"/>
      </w:rPr>
      <w:t>, státní organizace</w:t>
    </w:r>
    <w:r>
      <w:rPr>
        <w:rFonts w:ascii="Arial" w:hAnsi="Arial" w:cs="Arial"/>
        <w:sz w:val="16"/>
      </w:rPr>
      <w:tab/>
      <w:t xml:space="preserve">                                                                                                       Strana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DC5363">
      <w:rPr>
        <w:rFonts w:ascii="Arial" w:hAnsi="Arial" w:cs="Arial"/>
        <w:noProof/>
        <w:sz w:val="16"/>
      </w:rPr>
      <w:t>1</w:t>
    </w:r>
    <w:r>
      <w:rPr>
        <w:rFonts w:ascii="Arial" w:hAnsi="Arial" w:cs="Arial"/>
        <w:sz w:val="16"/>
      </w:rPr>
      <w:fldChar w:fldCharType="end"/>
    </w:r>
    <w:r>
      <w:rPr>
        <w:rFonts w:ascii="Arial" w:hAnsi="Arial" w:cs="Arial"/>
        <w:sz w:val="16"/>
      </w:rPr>
      <w:t xml:space="preserve"> </w:t>
    </w:r>
  </w:p>
  <w:p w:rsidR="00B65934" w:rsidRDefault="00B65934" w:rsidP="00CF67A6">
    <w:pPr>
      <w:pStyle w:val="Zhlav"/>
      <w:rPr>
        <w:rFonts w:ascii="Arial" w:hAnsi="Arial" w:cs="Arial"/>
        <w:sz w:val="16"/>
      </w:rPr>
    </w:pPr>
    <w:r>
      <w:rPr>
        <w:rFonts w:ascii="Arial" w:hAnsi="Arial" w:cs="Arial"/>
        <w:sz w:val="16"/>
      </w:rPr>
      <w:t>Všeobecné technické podmínky na projekční práce -</w:t>
    </w:r>
    <w:r w:rsidR="00DC5363">
      <w:rPr>
        <w:rFonts w:ascii="Arial" w:hAnsi="Arial" w:cs="Arial"/>
        <w:sz w:val="16"/>
      </w:rPr>
      <w:t xml:space="preserve"> </w:t>
    </w:r>
    <w:r>
      <w:rPr>
        <w:rFonts w:ascii="Arial" w:hAnsi="Arial" w:cs="Arial"/>
        <w:sz w:val="16"/>
      </w:rPr>
      <w:t>Projekt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4AA4EDE"/>
    <w:multiLevelType w:val="hybridMultilevel"/>
    <w:tmpl w:val="41DA48E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64DE08B"/>
    <w:multiLevelType w:val="hybridMultilevel"/>
    <w:tmpl w:val="6C4FC20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4A9C65"/>
    <w:multiLevelType w:val="hybridMultilevel"/>
    <w:tmpl w:val="0B3831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C538C4E"/>
    <w:multiLevelType w:val="hybridMultilevel"/>
    <w:tmpl w:val="6C6394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8ECE24BC"/>
    <w:multiLevelType w:val="hybridMultilevel"/>
    <w:tmpl w:val="C177C30D"/>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1FA41C9"/>
    <w:multiLevelType w:val="hybridMultilevel"/>
    <w:tmpl w:val="6FA9796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938108AF"/>
    <w:multiLevelType w:val="hybridMultilevel"/>
    <w:tmpl w:val="4BFDE27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94064078"/>
    <w:multiLevelType w:val="hybridMultilevel"/>
    <w:tmpl w:val="732A26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9AF08FEA"/>
    <w:multiLevelType w:val="hybridMultilevel"/>
    <w:tmpl w:val="8AEF099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9B66054D"/>
    <w:multiLevelType w:val="hybridMultilevel"/>
    <w:tmpl w:val="9C3754F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9FFF1365"/>
    <w:multiLevelType w:val="hybridMultilevel"/>
    <w:tmpl w:val="4FEE87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A672B18C"/>
    <w:multiLevelType w:val="hybridMultilevel"/>
    <w:tmpl w:val="493E548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AA927D17"/>
    <w:multiLevelType w:val="hybridMultilevel"/>
    <w:tmpl w:val="B189A4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BCC3DB65"/>
    <w:multiLevelType w:val="hybridMultilevel"/>
    <w:tmpl w:val="BB4E0AD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C1A1881F"/>
    <w:multiLevelType w:val="hybridMultilevel"/>
    <w:tmpl w:val="EEBFAD0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F662DC7"/>
    <w:multiLevelType w:val="hybridMultilevel"/>
    <w:tmpl w:val="1F1C0F7A"/>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E20DBC10"/>
    <w:multiLevelType w:val="hybridMultilevel"/>
    <w:tmpl w:val="4A9309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79501F1"/>
    <w:multiLevelType w:val="hybridMultilevel"/>
    <w:tmpl w:val="3AC2EAC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0751834"/>
    <w:multiLevelType w:val="hybridMultilevel"/>
    <w:tmpl w:val="D26A6B3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10CC8FE"/>
    <w:multiLevelType w:val="hybridMultilevel"/>
    <w:tmpl w:val="0F873D11"/>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FF085453"/>
    <w:multiLevelType w:val="hybridMultilevel"/>
    <w:tmpl w:val="D2D1FF1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FF35AF99"/>
    <w:multiLevelType w:val="hybridMultilevel"/>
    <w:tmpl w:val="DE94AA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320003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04753899"/>
    <w:multiLevelType w:val="hybridMultilevel"/>
    <w:tmpl w:val="6BC05F8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4AF65CE"/>
    <w:multiLevelType w:val="hybridMultilevel"/>
    <w:tmpl w:val="3E8C62A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4C9363E"/>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0B1E297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0B5275C3"/>
    <w:multiLevelType w:val="hybridMultilevel"/>
    <w:tmpl w:val="5D3D78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BBC6608"/>
    <w:multiLevelType w:val="multilevel"/>
    <w:tmpl w:val="3026904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0F351D7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0F85BBCB"/>
    <w:multiLevelType w:val="hybridMultilevel"/>
    <w:tmpl w:val="A215099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0FF95E0D"/>
    <w:multiLevelType w:val="hybridMultilevel"/>
    <w:tmpl w:val="303D923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105B2ED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0C2174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10D13306"/>
    <w:multiLevelType w:val="hybridMultilevel"/>
    <w:tmpl w:val="4618028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1187108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15B9945E"/>
    <w:multiLevelType w:val="hybridMultilevel"/>
    <w:tmpl w:val="A97C70B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165324C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1690262A"/>
    <w:multiLevelType w:val="hybridMultilevel"/>
    <w:tmpl w:val="7DB39E8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18262454"/>
    <w:multiLevelType w:val="hybridMultilevel"/>
    <w:tmpl w:val="5C1F44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1AD63586"/>
    <w:multiLevelType w:val="hybridMultilevel"/>
    <w:tmpl w:val="41441834"/>
    <w:lvl w:ilvl="0" w:tplc="DD708C1A">
      <w:start w:val="2"/>
      <w:numFmt w:val="bullet"/>
      <w:lvlText w:val="-"/>
      <w:lvlJc w:val="left"/>
      <w:pPr>
        <w:ind w:left="720" w:hanging="360"/>
      </w:pPr>
      <w:rPr>
        <w:rFonts w:ascii="Calibri" w:eastAsiaTheme="minorHAnsi" w:hAnsi="Calibri" w:cs="Calibri" w:hint="default"/>
        <w:b/>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1DF03A2C"/>
    <w:multiLevelType w:val="hybridMultilevel"/>
    <w:tmpl w:val="CFF0ADB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15:restartNumberingAfterBreak="0">
    <w:nsid w:val="1E000B9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1E77EABC"/>
    <w:multiLevelType w:val="hybridMultilevel"/>
    <w:tmpl w:val="1C5862AC"/>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2141FA6B"/>
    <w:multiLevelType w:val="hybridMultilevel"/>
    <w:tmpl w:val="757870E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2324CFF5"/>
    <w:multiLevelType w:val="hybridMultilevel"/>
    <w:tmpl w:val="671DADC0"/>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27C72B09"/>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B830B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083FEF7"/>
    <w:multiLevelType w:val="hybridMultilevel"/>
    <w:tmpl w:val="18A50C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31E72680"/>
    <w:multiLevelType w:val="hybridMultilevel"/>
    <w:tmpl w:val="6AACC636"/>
    <w:lvl w:ilvl="0" w:tplc="DD708C1A">
      <w:start w:val="2"/>
      <w:numFmt w:val="bullet"/>
      <w:lvlText w:val="-"/>
      <w:lvlJc w:val="left"/>
      <w:pPr>
        <w:ind w:left="1512" w:hanging="360"/>
      </w:pPr>
      <w:rPr>
        <w:rFonts w:ascii="Calibri" w:eastAsiaTheme="minorHAnsi" w:hAnsi="Calibri" w:cs="Calibri" w:hint="default"/>
        <w:b/>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50" w15:restartNumberingAfterBreak="0">
    <w:nsid w:val="336987B6"/>
    <w:multiLevelType w:val="hybridMultilevel"/>
    <w:tmpl w:val="23DD655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338220F6"/>
    <w:multiLevelType w:val="hybridMultilevel"/>
    <w:tmpl w:val="E024888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343C1504"/>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483F94D"/>
    <w:multiLevelType w:val="hybridMultilevel"/>
    <w:tmpl w:val="A60C090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3554194A"/>
    <w:multiLevelType w:val="hybridMultilevel"/>
    <w:tmpl w:val="636EF8DE"/>
    <w:lvl w:ilvl="0" w:tplc="A5146436">
      <w:start w:val="2"/>
      <w:numFmt w:val="bullet"/>
      <w:lvlText w:val=""/>
      <w:lvlJc w:val="left"/>
      <w:pPr>
        <w:ind w:left="720" w:hanging="360"/>
      </w:pPr>
      <w:rPr>
        <w:rFonts w:ascii="Calibri" w:eastAsiaTheme="minorHAnsi" w:hAnsi="Calibri" w:cs="Calibri" w:hint="default"/>
      </w:rPr>
    </w:lvl>
    <w:lvl w:ilvl="1" w:tplc="DD708C1A">
      <w:start w:val="2"/>
      <w:numFmt w:val="bullet"/>
      <w:lvlText w:val="-"/>
      <w:lvlJc w:val="left"/>
      <w:pPr>
        <w:ind w:left="1440" w:hanging="360"/>
      </w:pPr>
      <w:rPr>
        <w:rFonts w:ascii="Calibri" w:eastAsiaTheme="minorHAnsi" w:hAnsi="Calibri" w:cs="Calibri" w:hint="default"/>
        <w:b/>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B6F48F0"/>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B8B5B23"/>
    <w:multiLevelType w:val="hybridMultilevel"/>
    <w:tmpl w:val="84701F7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3C1FA057"/>
    <w:multiLevelType w:val="hybridMultilevel"/>
    <w:tmpl w:val="0C1A629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15:restartNumberingAfterBreak="0">
    <w:nsid w:val="3D245CC8"/>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D3C5C45"/>
    <w:multiLevelType w:val="hybridMultilevel"/>
    <w:tmpl w:val="AE489B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3F920AC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1977A23"/>
    <w:multiLevelType w:val="hybridMultilevel"/>
    <w:tmpl w:val="62AA6B5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424A448A"/>
    <w:multiLevelType w:val="hybridMultilevel"/>
    <w:tmpl w:val="557C0B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42D35AFD"/>
    <w:multiLevelType w:val="hybridMultilevel"/>
    <w:tmpl w:val="A62A43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437A6D45"/>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38B62D3"/>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4AB0DD6"/>
    <w:multiLevelType w:val="multilevel"/>
    <w:tmpl w:val="16C4C1F8"/>
    <w:lvl w:ilvl="0">
      <w:start w:val="1"/>
      <w:numFmt w:val="decimal"/>
      <w:lvlText w:val="%1."/>
      <w:lvlJc w:val="left"/>
      <w:pPr>
        <w:ind w:left="390" w:hanging="390"/>
      </w:pPr>
      <w:rPr>
        <w:rFonts w:hint="default"/>
        <w:b/>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7" w15:restartNumberingAfterBreak="0">
    <w:nsid w:val="47A0FF20"/>
    <w:multiLevelType w:val="hybridMultilevel"/>
    <w:tmpl w:val="CA3DE9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48D8B4D3"/>
    <w:multiLevelType w:val="hybridMultilevel"/>
    <w:tmpl w:val="02E52494"/>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498D76C2"/>
    <w:multiLevelType w:val="hybridMultilevel"/>
    <w:tmpl w:val="723C60A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15:restartNumberingAfterBreak="0">
    <w:nsid w:val="4C99524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4D144AE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3F6402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54969B55"/>
    <w:multiLevelType w:val="hybridMultilevel"/>
    <w:tmpl w:val="147340E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55F96DC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6459BF2"/>
    <w:multiLevelType w:val="hybridMultilevel"/>
    <w:tmpl w:val="AF7E073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15:restartNumberingAfterBreak="0">
    <w:nsid w:val="56EFEE3C"/>
    <w:multiLevelType w:val="hybridMultilevel"/>
    <w:tmpl w:val="D169A57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15:restartNumberingAfterBreak="0">
    <w:nsid w:val="597532E1"/>
    <w:multiLevelType w:val="multilevel"/>
    <w:tmpl w:val="1A4AFBA6"/>
    <w:lvl w:ilvl="0">
      <w:start w:val="2"/>
      <w:numFmt w:val="bullet"/>
      <w:lvlText w:val="-"/>
      <w:lvlJc w:val="left"/>
      <w:pPr>
        <w:ind w:left="360" w:hanging="360"/>
      </w:pPr>
      <w:rPr>
        <w:rFonts w:ascii="Calibri" w:eastAsiaTheme="minorHAnsi" w:hAnsi="Calibri" w:cs="Calibri"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5D3F04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000FB1A"/>
    <w:multiLevelType w:val="hybridMultilevel"/>
    <w:tmpl w:val="7B2D1E4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60BF77C7"/>
    <w:multiLevelType w:val="hybridMultilevel"/>
    <w:tmpl w:val="3C4FCDED"/>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15:restartNumberingAfterBreak="0">
    <w:nsid w:val="61CB858F"/>
    <w:multiLevelType w:val="hybridMultilevel"/>
    <w:tmpl w:val="ADD31C4C"/>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15:restartNumberingAfterBreak="0">
    <w:nsid w:val="63F18576"/>
    <w:multiLevelType w:val="hybridMultilevel"/>
    <w:tmpl w:val="FF3DC26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15:restartNumberingAfterBreak="0">
    <w:nsid w:val="654A25C1"/>
    <w:multiLevelType w:val="multilevel"/>
    <w:tmpl w:val="315C117E"/>
    <w:lvl w:ilvl="0">
      <w:start w:val="2"/>
      <w:numFmt w:val="bullet"/>
      <w:lvlText w:val="-"/>
      <w:lvlJc w:val="left"/>
      <w:pPr>
        <w:ind w:left="360" w:hanging="360"/>
      </w:pPr>
      <w:rPr>
        <w:rFonts w:ascii="Calibri" w:eastAsiaTheme="minorHAnsi" w:hAnsi="Calibri" w:cs="Calibri"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66D0E04F"/>
    <w:multiLevelType w:val="hybridMultilevel"/>
    <w:tmpl w:val="3FDD24E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15:restartNumberingAfterBreak="0">
    <w:nsid w:val="6789413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684D31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A9D69B7"/>
    <w:multiLevelType w:val="hybridMultilevel"/>
    <w:tmpl w:val="5DEEF5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6BD1F2F9"/>
    <w:multiLevelType w:val="hybridMultilevel"/>
    <w:tmpl w:val="449C85F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15:restartNumberingAfterBreak="0">
    <w:nsid w:val="6DE8390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1981E5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5F69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27F3931"/>
    <w:multiLevelType w:val="multilevel"/>
    <w:tmpl w:val="B9C681A4"/>
    <w:lvl w:ilvl="0">
      <w:start w:val="2"/>
      <w:numFmt w:val="bullet"/>
      <w:lvlText w:val="-"/>
      <w:lvlJc w:val="left"/>
      <w:pPr>
        <w:ind w:left="360" w:hanging="360"/>
      </w:pPr>
      <w:rPr>
        <w:rFonts w:ascii="Calibri" w:eastAsiaTheme="minorHAnsi" w:hAnsi="Calibri" w:cs="Calibri"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736F4246"/>
    <w:multiLevelType w:val="multilevel"/>
    <w:tmpl w:val="70FCE592"/>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0A37F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D1678E"/>
    <w:multiLevelType w:val="hybridMultilevel"/>
    <w:tmpl w:val="B8740F5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15:restartNumberingAfterBreak="0">
    <w:nsid w:val="786466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F3E4C49"/>
    <w:multiLevelType w:val="hybridMultilevel"/>
    <w:tmpl w:val="83B65872"/>
    <w:lvl w:ilvl="0" w:tplc="DD708C1A">
      <w:start w:val="2"/>
      <w:numFmt w:val="bullet"/>
      <w:lvlText w:val="-"/>
      <w:lvlJc w:val="left"/>
      <w:pPr>
        <w:ind w:left="1080" w:hanging="360"/>
      </w:pPr>
      <w:rPr>
        <w:rFonts w:ascii="Calibri" w:eastAsiaTheme="minorHAnsi" w:hAnsi="Calibri" w:cs="Calibri" w:hint="default"/>
        <w:b/>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4"/>
  </w:num>
  <w:num w:numId="2">
    <w:abstractNumId w:val="23"/>
  </w:num>
  <w:num w:numId="3">
    <w:abstractNumId w:val="38"/>
  </w:num>
  <w:num w:numId="4">
    <w:abstractNumId w:val="68"/>
  </w:num>
  <w:num w:numId="5">
    <w:abstractNumId w:val="82"/>
  </w:num>
  <w:num w:numId="6">
    <w:abstractNumId w:val="73"/>
  </w:num>
  <w:num w:numId="7">
    <w:abstractNumId w:val="80"/>
  </w:num>
  <w:num w:numId="8">
    <w:abstractNumId w:val="61"/>
  </w:num>
  <w:num w:numId="9">
    <w:abstractNumId w:val="24"/>
  </w:num>
  <w:num w:numId="10">
    <w:abstractNumId w:val="53"/>
  </w:num>
  <w:num w:numId="11">
    <w:abstractNumId w:val="30"/>
  </w:num>
  <w:num w:numId="12">
    <w:abstractNumId w:val="36"/>
  </w:num>
  <w:num w:numId="13">
    <w:abstractNumId w:val="31"/>
  </w:num>
  <w:num w:numId="14">
    <w:abstractNumId w:val="15"/>
  </w:num>
  <w:num w:numId="15">
    <w:abstractNumId w:val="48"/>
  </w:num>
  <w:num w:numId="16">
    <w:abstractNumId w:val="1"/>
  </w:num>
  <w:num w:numId="17">
    <w:abstractNumId w:val="81"/>
  </w:num>
  <w:num w:numId="18">
    <w:abstractNumId w:val="3"/>
  </w:num>
  <w:num w:numId="19">
    <w:abstractNumId w:val="4"/>
  </w:num>
  <w:num w:numId="20">
    <w:abstractNumId w:val="6"/>
  </w:num>
  <w:num w:numId="21">
    <w:abstractNumId w:val="76"/>
  </w:num>
  <w:num w:numId="22">
    <w:abstractNumId w:val="9"/>
  </w:num>
  <w:num w:numId="23">
    <w:abstractNumId w:val="19"/>
  </w:num>
  <w:num w:numId="24">
    <w:abstractNumId w:val="95"/>
  </w:num>
  <w:num w:numId="25">
    <w:abstractNumId w:val="57"/>
  </w:num>
  <w:num w:numId="26">
    <w:abstractNumId w:val="43"/>
  </w:num>
  <w:num w:numId="27">
    <w:abstractNumId w:val="8"/>
  </w:num>
  <w:num w:numId="28">
    <w:abstractNumId w:val="67"/>
  </w:num>
  <w:num w:numId="29">
    <w:abstractNumId w:val="13"/>
  </w:num>
  <w:num w:numId="30">
    <w:abstractNumId w:val="16"/>
  </w:num>
  <w:num w:numId="31">
    <w:abstractNumId w:val="27"/>
  </w:num>
  <w:num w:numId="32">
    <w:abstractNumId w:val="56"/>
  </w:num>
  <w:num w:numId="33">
    <w:abstractNumId w:val="75"/>
  </w:num>
  <w:num w:numId="34">
    <w:abstractNumId w:val="10"/>
  </w:num>
  <w:num w:numId="35">
    <w:abstractNumId w:val="2"/>
  </w:num>
  <w:num w:numId="36">
    <w:abstractNumId w:val="69"/>
  </w:num>
  <w:num w:numId="37">
    <w:abstractNumId w:val="14"/>
  </w:num>
  <w:num w:numId="38">
    <w:abstractNumId w:val="59"/>
  </w:num>
  <w:num w:numId="39">
    <w:abstractNumId w:val="21"/>
  </w:num>
  <w:num w:numId="40">
    <w:abstractNumId w:val="12"/>
  </w:num>
  <w:num w:numId="41">
    <w:abstractNumId w:val="17"/>
  </w:num>
  <w:num w:numId="42">
    <w:abstractNumId w:val="18"/>
  </w:num>
  <w:num w:numId="43">
    <w:abstractNumId w:val="88"/>
  </w:num>
  <w:num w:numId="44">
    <w:abstractNumId w:val="79"/>
  </w:num>
  <w:num w:numId="45">
    <w:abstractNumId w:val="11"/>
  </w:num>
  <w:num w:numId="46">
    <w:abstractNumId w:val="45"/>
  </w:num>
  <w:num w:numId="47">
    <w:abstractNumId w:val="0"/>
  </w:num>
  <w:num w:numId="48">
    <w:abstractNumId w:val="44"/>
  </w:num>
  <w:num w:numId="49">
    <w:abstractNumId w:val="51"/>
  </w:num>
  <w:num w:numId="50">
    <w:abstractNumId w:val="50"/>
  </w:num>
  <w:num w:numId="51">
    <w:abstractNumId w:val="7"/>
  </w:num>
  <w:num w:numId="52">
    <w:abstractNumId w:val="34"/>
  </w:num>
  <w:num w:numId="53">
    <w:abstractNumId w:val="39"/>
  </w:num>
  <w:num w:numId="54">
    <w:abstractNumId w:val="20"/>
  </w:num>
  <w:num w:numId="55">
    <w:abstractNumId w:val="5"/>
  </w:num>
  <w:num w:numId="56">
    <w:abstractNumId w:val="26"/>
  </w:num>
  <w:num w:numId="57">
    <w:abstractNumId w:val="66"/>
  </w:num>
  <w:num w:numId="58">
    <w:abstractNumId w:val="96"/>
  </w:num>
  <w:num w:numId="59">
    <w:abstractNumId w:val="71"/>
  </w:num>
  <w:num w:numId="60">
    <w:abstractNumId w:val="72"/>
  </w:num>
  <w:num w:numId="61">
    <w:abstractNumId w:val="86"/>
  </w:num>
  <w:num w:numId="62">
    <w:abstractNumId w:val="94"/>
  </w:num>
  <w:num w:numId="63">
    <w:abstractNumId w:val="54"/>
  </w:num>
  <w:num w:numId="64">
    <w:abstractNumId w:val="49"/>
  </w:num>
  <w:num w:numId="65">
    <w:abstractNumId w:val="41"/>
  </w:num>
  <w:num w:numId="66">
    <w:abstractNumId w:val="78"/>
  </w:num>
  <w:num w:numId="67">
    <w:abstractNumId w:val="87"/>
  </w:num>
  <w:num w:numId="68">
    <w:abstractNumId w:val="97"/>
  </w:num>
  <w:num w:numId="69">
    <w:abstractNumId w:val="93"/>
  </w:num>
  <w:num w:numId="70">
    <w:abstractNumId w:val="91"/>
  </w:num>
  <w:num w:numId="71">
    <w:abstractNumId w:val="74"/>
  </w:num>
  <w:num w:numId="72">
    <w:abstractNumId w:val="28"/>
  </w:num>
  <w:num w:numId="73">
    <w:abstractNumId w:val="25"/>
  </w:num>
  <w:num w:numId="74">
    <w:abstractNumId w:val="46"/>
  </w:num>
  <w:num w:numId="75">
    <w:abstractNumId w:val="55"/>
  </w:num>
  <w:num w:numId="76">
    <w:abstractNumId w:val="29"/>
  </w:num>
  <w:num w:numId="77">
    <w:abstractNumId w:val="32"/>
  </w:num>
  <w:num w:numId="78">
    <w:abstractNumId w:val="60"/>
  </w:num>
  <w:num w:numId="79">
    <w:abstractNumId w:val="52"/>
  </w:num>
  <w:num w:numId="80">
    <w:abstractNumId w:val="37"/>
  </w:num>
  <w:num w:numId="81">
    <w:abstractNumId w:val="42"/>
  </w:num>
  <w:num w:numId="82">
    <w:abstractNumId w:val="58"/>
  </w:num>
  <w:num w:numId="83">
    <w:abstractNumId w:val="64"/>
  </w:num>
  <w:num w:numId="84">
    <w:abstractNumId w:val="65"/>
  </w:num>
  <w:num w:numId="85">
    <w:abstractNumId w:val="33"/>
  </w:num>
  <w:num w:numId="86">
    <w:abstractNumId w:val="90"/>
  </w:num>
  <w:num w:numId="87">
    <w:abstractNumId w:val="47"/>
  </w:num>
  <w:num w:numId="88">
    <w:abstractNumId w:val="85"/>
  </w:num>
  <w:num w:numId="89">
    <w:abstractNumId w:val="77"/>
  </w:num>
  <w:num w:numId="90">
    <w:abstractNumId w:val="83"/>
  </w:num>
  <w:num w:numId="91">
    <w:abstractNumId w:val="92"/>
  </w:num>
  <w:num w:numId="92">
    <w:abstractNumId w:val="89"/>
  </w:num>
  <w:num w:numId="93">
    <w:abstractNumId w:val="40"/>
  </w:num>
  <w:num w:numId="94">
    <w:abstractNumId w:val="22"/>
  </w:num>
  <w:num w:numId="95">
    <w:abstractNumId w:val="70"/>
  </w:num>
  <w:num w:numId="96">
    <w:abstractNumId w:val="63"/>
  </w:num>
  <w:num w:numId="97">
    <w:abstractNumId w:val="62"/>
  </w:num>
  <w:num w:numId="98">
    <w:abstractNumId w:val="35"/>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7BE"/>
    <w:rsid w:val="000369FE"/>
    <w:rsid w:val="000522F4"/>
    <w:rsid w:val="000A456D"/>
    <w:rsid w:val="000B37BE"/>
    <w:rsid w:val="00185A70"/>
    <w:rsid w:val="001B535C"/>
    <w:rsid w:val="001D73D2"/>
    <w:rsid w:val="00276FE0"/>
    <w:rsid w:val="00364DBF"/>
    <w:rsid w:val="003E6688"/>
    <w:rsid w:val="0040027A"/>
    <w:rsid w:val="0044116E"/>
    <w:rsid w:val="004E5594"/>
    <w:rsid w:val="004E5AC4"/>
    <w:rsid w:val="00541CC3"/>
    <w:rsid w:val="00545B57"/>
    <w:rsid w:val="00572B15"/>
    <w:rsid w:val="005A62EC"/>
    <w:rsid w:val="005D4C86"/>
    <w:rsid w:val="005F2DC1"/>
    <w:rsid w:val="007616C8"/>
    <w:rsid w:val="007631F4"/>
    <w:rsid w:val="0079408E"/>
    <w:rsid w:val="007F1582"/>
    <w:rsid w:val="00803307"/>
    <w:rsid w:val="008426BA"/>
    <w:rsid w:val="008749AA"/>
    <w:rsid w:val="008B2B86"/>
    <w:rsid w:val="00960A48"/>
    <w:rsid w:val="00986AE5"/>
    <w:rsid w:val="009F4E3E"/>
    <w:rsid w:val="00A106BF"/>
    <w:rsid w:val="00A133F6"/>
    <w:rsid w:val="00A53762"/>
    <w:rsid w:val="00A66AE1"/>
    <w:rsid w:val="00A90B47"/>
    <w:rsid w:val="00AA723A"/>
    <w:rsid w:val="00AB3008"/>
    <w:rsid w:val="00AE6ABA"/>
    <w:rsid w:val="00B0408A"/>
    <w:rsid w:val="00B53407"/>
    <w:rsid w:val="00B55031"/>
    <w:rsid w:val="00B65934"/>
    <w:rsid w:val="00BB69EC"/>
    <w:rsid w:val="00BE7FEF"/>
    <w:rsid w:val="00C4367D"/>
    <w:rsid w:val="00C7525F"/>
    <w:rsid w:val="00C83D37"/>
    <w:rsid w:val="00CA107D"/>
    <w:rsid w:val="00CA6004"/>
    <w:rsid w:val="00CB356B"/>
    <w:rsid w:val="00CC7469"/>
    <w:rsid w:val="00CD286B"/>
    <w:rsid w:val="00CF67A6"/>
    <w:rsid w:val="00D47A68"/>
    <w:rsid w:val="00D51F16"/>
    <w:rsid w:val="00D9306C"/>
    <w:rsid w:val="00DC5363"/>
    <w:rsid w:val="00DE3795"/>
    <w:rsid w:val="00DF4716"/>
    <w:rsid w:val="00E31423"/>
    <w:rsid w:val="00E81745"/>
    <w:rsid w:val="00ED2747"/>
    <w:rsid w:val="00FD7EE7"/>
    <w:rsid w:val="00FE161C"/>
    <w:rsid w:val="00FE39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B13B5"/>
  <w15:docId w15:val="{0B0CF1FF-4FF7-486D-B360-4328646AF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CF67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0B37BE"/>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nhideWhenUsed/>
    <w:rsid w:val="00CF67A6"/>
    <w:pPr>
      <w:tabs>
        <w:tab w:val="center" w:pos="4536"/>
        <w:tab w:val="right" w:pos="9072"/>
      </w:tabs>
      <w:spacing w:after="0" w:line="240" w:lineRule="auto"/>
    </w:pPr>
  </w:style>
  <w:style w:type="character" w:customStyle="1" w:styleId="ZhlavChar">
    <w:name w:val="Záhlaví Char"/>
    <w:basedOn w:val="Standardnpsmoodstavce"/>
    <w:link w:val="Zhlav"/>
    <w:rsid w:val="00CF67A6"/>
  </w:style>
  <w:style w:type="paragraph" w:styleId="Zpat">
    <w:name w:val="footer"/>
    <w:basedOn w:val="Normln"/>
    <w:link w:val="ZpatChar"/>
    <w:uiPriority w:val="99"/>
    <w:unhideWhenUsed/>
    <w:rsid w:val="00CF67A6"/>
    <w:pPr>
      <w:tabs>
        <w:tab w:val="center" w:pos="4536"/>
        <w:tab w:val="right" w:pos="9072"/>
      </w:tabs>
      <w:spacing w:after="0" w:line="240" w:lineRule="auto"/>
    </w:pPr>
  </w:style>
  <w:style w:type="character" w:customStyle="1" w:styleId="ZpatChar">
    <w:name w:val="Zápatí Char"/>
    <w:basedOn w:val="Standardnpsmoodstavce"/>
    <w:link w:val="Zpat"/>
    <w:uiPriority w:val="99"/>
    <w:rsid w:val="00CF67A6"/>
  </w:style>
  <w:style w:type="character" w:customStyle="1" w:styleId="Nadpis1Char">
    <w:name w:val="Nadpis 1 Char"/>
    <w:basedOn w:val="Standardnpsmoodstavce"/>
    <w:link w:val="Nadpis1"/>
    <w:uiPriority w:val="9"/>
    <w:rsid w:val="00CF67A6"/>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
    <w:link w:val="TextbublinyChar"/>
    <w:uiPriority w:val="99"/>
    <w:semiHidden/>
    <w:unhideWhenUsed/>
    <w:rsid w:val="001D73D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D73D2"/>
    <w:rPr>
      <w:rFonts w:ascii="Tahoma" w:hAnsi="Tahoma" w:cs="Tahoma"/>
      <w:sz w:val="16"/>
      <w:szCs w:val="16"/>
    </w:rPr>
  </w:style>
  <w:style w:type="paragraph" w:styleId="Odstavecseseznamem">
    <w:name w:val="List Paragraph"/>
    <w:basedOn w:val="Normln"/>
    <w:uiPriority w:val="34"/>
    <w:qFormat/>
    <w:rsid w:val="00BE7F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21201">
      <w:bodyDiv w:val="1"/>
      <w:marLeft w:val="0"/>
      <w:marRight w:val="0"/>
      <w:marTop w:val="0"/>
      <w:marBottom w:val="0"/>
      <w:divBdr>
        <w:top w:val="none" w:sz="0" w:space="0" w:color="auto"/>
        <w:left w:val="none" w:sz="0" w:space="0" w:color="auto"/>
        <w:bottom w:val="none" w:sz="0" w:space="0" w:color="auto"/>
        <w:right w:val="none" w:sz="0" w:space="0" w:color="auto"/>
      </w:divBdr>
    </w:div>
    <w:div w:id="19939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888FC-E66F-4786-954F-35D9FEDA2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Pages>
  <Words>7168</Words>
  <Characters>42293</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Giovagnoni Petr, Ing.</dc:creator>
  <cp:lastModifiedBy>Gregorová Elena, Ing.</cp:lastModifiedBy>
  <cp:revision>24</cp:revision>
  <dcterms:created xsi:type="dcterms:W3CDTF">2016-12-06T07:41:00Z</dcterms:created>
  <dcterms:modified xsi:type="dcterms:W3CDTF">2020-02-13T05:58:00Z</dcterms:modified>
</cp:coreProperties>
</file>